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003EC" w14:textId="77777777" w:rsidR="00F62F1C" w:rsidRDefault="00F62F1C">
      <w:pPr>
        <w:kinsoku w:val="0"/>
        <w:overflowPunct w:val="0"/>
        <w:autoSpaceDE/>
        <w:autoSpaceDN/>
        <w:adjustRightInd/>
        <w:spacing w:before="15" w:line="457" w:lineRule="exact"/>
        <w:ind w:left="144"/>
        <w:textAlignment w:val="baseline"/>
        <w:rPr>
          <w:rFonts w:ascii="Arial" w:hAnsi="Arial" w:cs="Arial"/>
          <w:b/>
          <w:bCs/>
          <w:i/>
          <w:iCs/>
          <w:sz w:val="40"/>
          <w:szCs w:val="40"/>
        </w:rPr>
      </w:pPr>
      <w:r>
        <w:rPr>
          <w:rFonts w:ascii="Arial" w:hAnsi="Arial" w:cs="Arial"/>
          <w:b/>
          <w:bCs/>
          <w:i/>
          <w:iCs/>
          <w:sz w:val="40"/>
          <w:szCs w:val="40"/>
        </w:rPr>
        <w:t>STCP21-2 Issue 001 Network Asset Risk</w:t>
      </w:r>
    </w:p>
    <w:p w14:paraId="7943546A" w14:textId="77777777" w:rsidR="00F62F1C" w:rsidRDefault="00F62F1C">
      <w:pPr>
        <w:kinsoku w:val="0"/>
        <w:overflowPunct w:val="0"/>
        <w:autoSpaceDE/>
        <w:autoSpaceDN/>
        <w:adjustRightInd/>
        <w:spacing w:line="458" w:lineRule="exact"/>
        <w:ind w:left="144"/>
        <w:textAlignment w:val="baseline"/>
        <w:rPr>
          <w:rFonts w:ascii="Arial" w:hAnsi="Arial" w:cs="Arial"/>
          <w:b/>
          <w:bCs/>
          <w:i/>
          <w:iCs/>
          <w:spacing w:val="-1"/>
          <w:sz w:val="40"/>
          <w:szCs w:val="40"/>
        </w:rPr>
      </w:pPr>
      <w:r>
        <w:rPr>
          <w:rFonts w:ascii="Arial" w:hAnsi="Arial" w:cs="Arial"/>
          <w:b/>
          <w:bCs/>
          <w:i/>
          <w:iCs/>
          <w:spacing w:val="-1"/>
          <w:sz w:val="40"/>
          <w:szCs w:val="40"/>
        </w:rPr>
        <w:t>Metric (NARM) Data Exchange Guidance</w:t>
      </w:r>
    </w:p>
    <w:p w14:paraId="270A64FD" w14:textId="77777777" w:rsidR="00F62F1C" w:rsidRDefault="00F62F1C">
      <w:pPr>
        <w:kinsoku w:val="0"/>
        <w:overflowPunct w:val="0"/>
        <w:autoSpaceDE/>
        <w:autoSpaceDN/>
        <w:adjustRightInd/>
        <w:spacing w:before="463" w:after="409" w:line="281" w:lineRule="exact"/>
        <w:ind w:left="144"/>
        <w:textAlignment w:val="baseline"/>
        <w:rPr>
          <w:rFonts w:ascii="Arial" w:hAnsi="Arial" w:cs="Arial"/>
          <w:b/>
          <w:bCs/>
          <w:i/>
          <w:iCs/>
          <w:spacing w:val="-1"/>
          <w:sz w:val="24"/>
          <w:szCs w:val="24"/>
        </w:rPr>
      </w:pPr>
      <w:r>
        <w:rPr>
          <w:rFonts w:ascii="Arial" w:hAnsi="Arial" w:cs="Arial"/>
          <w:b/>
          <w:bCs/>
          <w:i/>
          <w:iCs/>
          <w:spacing w:val="-1"/>
          <w:sz w:val="24"/>
          <w:szCs w:val="24"/>
        </w:rPr>
        <w:t>Guidance Document Authorisation</w:t>
      </w:r>
    </w:p>
    <w:tbl>
      <w:tblPr>
        <w:tblW w:w="0" w:type="auto"/>
        <w:tblInd w:w="28" w:type="dxa"/>
        <w:tblLayout w:type="fixed"/>
        <w:tblCellMar>
          <w:left w:w="0" w:type="dxa"/>
          <w:right w:w="0" w:type="dxa"/>
        </w:tblCellMar>
        <w:tblLook w:val="0000" w:firstRow="0" w:lastRow="0" w:firstColumn="0" w:lastColumn="0" w:noHBand="0" w:noVBand="0"/>
      </w:tblPr>
      <w:tblGrid>
        <w:gridCol w:w="2558"/>
        <w:gridCol w:w="2132"/>
        <w:gridCol w:w="2419"/>
        <w:gridCol w:w="1416"/>
      </w:tblGrid>
      <w:tr w:rsidR="00F62F1C" w14:paraId="29F19085" w14:textId="77777777">
        <w:tblPrEx>
          <w:tblCellMar>
            <w:top w:w="0" w:type="dxa"/>
            <w:left w:w="0" w:type="dxa"/>
            <w:bottom w:w="0" w:type="dxa"/>
            <w:right w:w="0" w:type="dxa"/>
          </w:tblCellMar>
        </w:tblPrEx>
        <w:trPr>
          <w:trHeight w:hRule="exact" w:val="730"/>
        </w:trPr>
        <w:tc>
          <w:tcPr>
            <w:tcW w:w="2558" w:type="dxa"/>
            <w:tcBorders>
              <w:top w:val="single" w:sz="6" w:space="0" w:color="auto"/>
              <w:left w:val="single" w:sz="6" w:space="0" w:color="auto"/>
              <w:bottom w:val="single" w:sz="6" w:space="0" w:color="auto"/>
              <w:right w:val="single" w:sz="6" w:space="0" w:color="auto"/>
            </w:tcBorders>
          </w:tcPr>
          <w:p w14:paraId="54D108C3" w14:textId="77777777" w:rsidR="00F62F1C" w:rsidRDefault="00F62F1C">
            <w:pPr>
              <w:kinsoku w:val="0"/>
              <w:overflowPunct w:val="0"/>
              <w:autoSpaceDE/>
              <w:autoSpaceDN/>
              <w:adjustRightInd/>
              <w:spacing w:before="165" w:after="317" w:line="243" w:lineRule="exact"/>
              <w:ind w:right="655"/>
              <w:jc w:val="right"/>
              <w:textAlignment w:val="baseline"/>
              <w:rPr>
                <w:rFonts w:ascii="Arial" w:hAnsi="Arial" w:cs="Arial"/>
                <w:b/>
                <w:bCs/>
                <w:sz w:val="21"/>
                <w:szCs w:val="21"/>
              </w:rPr>
            </w:pPr>
            <w:r>
              <w:rPr>
                <w:rFonts w:ascii="Arial" w:hAnsi="Arial" w:cs="Arial"/>
                <w:b/>
                <w:bCs/>
                <w:sz w:val="21"/>
                <w:szCs w:val="21"/>
              </w:rPr>
              <w:t>Company</w:t>
            </w:r>
          </w:p>
        </w:tc>
        <w:tc>
          <w:tcPr>
            <w:tcW w:w="2132" w:type="dxa"/>
            <w:tcBorders>
              <w:top w:val="single" w:sz="6" w:space="0" w:color="auto"/>
              <w:left w:val="single" w:sz="6" w:space="0" w:color="auto"/>
              <w:bottom w:val="single" w:sz="6" w:space="0" w:color="auto"/>
              <w:right w:val="single" w:sz="6" w:space="0" w:color="auto"/>
            </w:tcBorders>
            <w:vAlign w:val="center"/>
          </w:tcPr>
          <w:p w14:paraId="724A0C49" w14:textId="77777777" w:rsidR="00F62F1C" w:rsidRDefault="00F62F1C">
            <w:pPr>
              <w:kinsoku w:val="0"/>
              <w:overflowPunct w:val="0"/>
              <w:autoSpaceDE/>
              <w:autoSpaceDN/>
              <w:adjustRightInd/>
              <w:spacing w:before="153" w:after="92" w:line="240" w:lineRule="exact"/>
              <w:jc w:val="center"/>
              <w:textAlignment w:val="baseline"/>
              <w:rPr>
                <w:rFonts w:ascii="Arial" w:hAnsi="Arial" w:cs="Arial"/>
                <w:b/>
                <w:bCs/>
                <w:sz w:val="21"/>
                <w:szCs w:val="21"/>
              </w:rPr>
            </w:pPr>
            <w:r>
              <w:rPr>
                <w:rFonts w:ascii="Arial" w:hAnsi="Arial" w:cs="Arial"/>
                <w:b/>
                <w:bCs/>
                <w:sz w:val="21"/>
                <w:szCs w:val="21"/>
              </w:rPr>
              <w:t>Name of Party</w:t>
            </w:r>
            <w:r>
              <w:rPr>
                <w:rFonts w:ascii="Arial" w:hAnsi="Arial" w:cs="Arial"/>
                <w:b/>
                <w:bCs/>
                <w:sz w:val="21"/>
                <w:szCs w:val="21"/>
              </w:rPr>
              <w:br/>
              <w:t>Representative</w:t>
            </w:r>
          </w:p>
        </w:tc>
        <w:tc>
          <w:tcPr>
            <w:tcW w:w="2419" w:type="dxa"/>
            <w:tcBorders>
              <w:top w:val="single" w:sz="6" w:space="0" w:color="auto"/>
              <w:left w:val="single" w:sz="6" w:space="0" w:color="auto"/>
              <w:bottom w:val="single" w:sz="6" w:space="0" w:color="auto"/>
              <w:right w:val="single" w:sz="6" w:space="0" w:color="auto"/>
            </w:tcBorders>
          </w:tcPr>
          <w:p w14:paraId="1DC6387E" w14:textId="77777777" w:rsidR="00F62F1C" w:rsidRDefault="00F62F1C">
            <w:pPr>
              <w:kinsoku w:val="0"/>
              <w:overflowPunct w:val="0"/>
              <w:autoSpaceDE/>
              <w:autoSpaceDN/>
              <w:adjustRightInd/>
              <w:spacing w:before="165" w:after="317" w:line="243" w:lineRule="exact"/>
              <w:jc w:val="center"/>
              <w:textAlignment w:val="baseline"/>
              <w:rPr>
                <w:rFonts w:ascii="Arial" w:hAnsi="Arial" w:cs="Arial"/>
                <w:b/>
                <w:bCs/>
                <w:sz w:val="21"/>
                <w:szCs w:val="21"/>
              </w:rPr>
            </w:pPr>
            <w:r>
              <w:rPr>
                <w:rFonts w:ascii="Arial" w:hAnsi="Arial" w:cs="Arial"/>
                <w:b/>
                <w:bCs/>
                <w:sz w:val="21"/>
                <w:szCs w:val="21"/>
              </w:rPr>
              <w:t>Signature</w:t>
            </w:r>
          </w:p>
        </w:tc>
        <w:tc>
          <w:tcPr>
            <w:tcW w:w="1416" w:type="dxa"/>
            <w:tcBorders>
              <w:top w:val="single" w:sz="6" w:space="0" w:color="auto"/>
              <w:left w:val="single" w:sz="6" w:space="0" w:color="auto"/>
              <w:bottom w:val="single" w:sz="6" w:space="0" w:color="auto"/>
              <w:right w:val="single" w:sz="6" w:space="0" w:color="auto"/>
            </w:tcBorders>
          </w:tcPr>
          <w:p w14:paraId="587209DF" w14:textId="77777777" w:rsidR="00F62F1C" w:rsidRDefault="00F62F1C">
            <w:pPr>
              <w:kinsoku w:val="0"/>
              <w:overflowPunct w:val="0"/>
              <w:autoSpaceDE/>
              <w:autoSpaceDN/>
              <w:adjustRightInd/>
              <w:spacing w:before="165" w:after="317" w:line="243" w:lineRule="exact"/>
              <w:jc w:val="center"/>
              <w:textAlignment w:val="baseline"/>
              <w:rPr>
                <w:rFonts w:ascii="Arial" w:hAnsi="Arial" w:cs="Arial"/>
                <w:b/>
                <w:bCs/>
                <w:sz w:val="21"/>
                <w:szCs w:val="21"/>
              </w:rPr>
            </w:pPr>
            <w:r>
              <w:rPr>
                <w:rFonts w:ascii="Arial" w:hAnsi="Arial" w:cs="Arial"/>
                <w:b/>
                <w:bCs/>
                <w:sz w:val="21"/>
                <w:szCs w:val="21"/>
              </w:rPr>
              <w:t>Date</w:t>
            </w:r>
          </w:p>
        </w:tc>
      </w:tr>
      <w:tr w:rsidR="00F62F1C" w14:paraId="4AEDEE7F" w14:textId="77777777">
        <w:tblPrEx>
          <w:tblCellMar>
            <w:top w:w="0" w:type="dxa"/>
            <w:left w:w="0" w:type="dxa"/>
            <w:bottom w:w="0" w:type="dxa"/>
            <w:right w:w="0" w:type="dxa"/>
          </w:tblCellMar>
        </w:tblPrEx>
        <w:trPr>
          <w:trHeight w:hRule="exact" w:val="705"/>
        </w:trPr>
        <w:tc>
          <w:tcPr>
            <w:tcW w:w="2558" w:type="dxa"/>
            <w:tcBorders>
              <w:top w:val="single" w:sz="6" w:space="0" w:color="auto"/>
              <w:left w:val="single" w:sz="6" w:space="0" w:color="auto"/>
              <w:bottom w:val="single" w:sz="6" w:space="0" w:color="auto"/>
              <w:right w:val="single" w:sz="6" w:space="0" w:color="auto"/>
            </w:tcBorders>
          </w:tcPr>
          <w:p w14:paraId="3342165C" w14:textId="77777777" w:rsidR="00F62F1C" w:rsidRDefault="00F62F1C">
            <w:pPr>
              <w:kinsoku w:val="0"/>
              <w:overflowPunct w:val="0"/>
              <w:autoSpaceDE/>
              <w:autoSpaceDN/>
              <w:adjustRightInd/>
              <w:spacing w:before="141" w:after="41" w:line="259" w:lineRule="exact"/>
              <w:ind w:left="144"/>
              <w:textAlignment w:val="baseline"/>
              <w:rPr>
                <w:rFonts w:ascii="Arial" w:hAnsi="Arial" w:cs="Arial"/>
                <w:sz w:val="22"/>
                <w:szCs w:val="22"/>
              </w:rPr>
            </w:pPr>
            <w:r>
              <w:rPr>
                <w:rFonts w:ascii="Arial" w:hAnsi="Arial" w:cs="Arial"/>
                <w:sz w:val="22"/>
                <w:szCs w:val="22"/>
              </w:rPr>
              <w:t>National Grid Electricity System Operator plc</w:t>
            </w:r>
          </w:p>
        </w:tc>
        <w:tc>
          <w:tcPr>
            <w:tcW w:w="2132" w:type="dxa"/>
            <w:tcBorders>
              <w:top w:val="single" w:sz="6" w:space="0" w:color="auto"/>
              <w:left w:val="single" w:sz="6" w:space="0" w:color="auto"/>
              <w:bottom w:val="single" w:sz="6" w:space="0" w:color="auto"/>
              <w:right w:val="single" w:sz="6" w:space="0" w:color="auto"/>
            </w:tcBorders>
          </w:tcPr>
          <w:p w14:paraId="09608B50" w14:textId="77777777" w:rsidR="00F62F1C" w:rsidRDefault="00F62F1C">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57CD1EE7" w14:textId="77777777" w:rsidR="00F62F1C" w:rsidRDefault="00F62F1C">
            <w:pPr>
              <w:kinsoku w:val="0"/>
              <w:overflowPunct w:val="0"/>
              <w:autoSpaceDE/>
              <w:autoSpaceDN/>
              <w:adjustRightInd/>
              <w:textAlignment w:val="baseline"/>
              <w:rPr>
                <w:rFonts w:ascii="Arial" w:hAnsi="Arial" w:cs="Arial"/>
                <w:sz w:val="24"/>
                <w:szCs w:val="24"/>
              </w:rPr>
            </w:pPr>
          </w:p>
        </w:tc>
        <w:tc>
          <w:tcPr>
            <w:tcW w:w="1416" w:type="dxa"/>
            <w:tcBorders>
              <w:top w:val="single" w:sz="6" w:space="0" w:color="auto"/>
              <w:left w:val="single" w:sz="6" w:space="0" w:color="auto"/>
              <w:bottom w:val="single" w:sz="6" w:space="0" w:color="auto"/>
              <w:right w:val="single" w:sz="6" w:space="0" w:color="auto"/>
            </w:tcBorders>
          </w:tcPr>
          <w:p w14:paraId="73276F83"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2D798C2B" w14:textId="77777777">
        <w:tblPrEx>
          <w:tblCellMar>
            <w:top w:w="0" w:type="dxa"/>
            <w:left w:w="0" w:type="dxa"/>
            <w:bottom w:w="0" w:type="dxa"/>
            <w:right w:w="0" w:type="dxa"/>
          </w:tblCellMar>
        </w:tblPrEx>
        <w:trPr>
          <w:trHeight w:hRule="exact" w:val="720"/>
        </w:trPr>
        <w:tc>
          <w:tcPr>
            <w:tcW w:w="2558" w:type="dxa"/>
            <w:tcBorders>
              <w:top w:val="single" w:sz="6" w:space="0" w:color="auto"/>
              <w:left w:val="single" w:sz="6" w:space="0" w:color="auto"/>
              <w:bottom w:val="single" w:sz="6" w:space="0" w:color="auto"/>
              <w:right w:val="single" w:sz="6" w:space="0" w:color="auto"/>
            </w:tcBorders>
            <w:vAlign w:val="center"/>
          </w:tcPr>
          <w:p w14:paraId="24E36C5C" w14:textId="77777777" w:rsidR="00F62F1C" w:rsidRDefault="00F62F1C">
            <w:pPr>
              <w:kinsoku w:val="0"/>
              <w:overflowPunct w:val="0"/>
              <w:autoSpaceDE/>
              <w:autoSpaceDN/>
              <w:adjustRightInd/>
              <w:spacing w:before="145" w:after="60" w:line="255" w:lineRule="exact"/>
              <w:ind w:left="144"/>
              <w:textAlignment w:val="baseline"/>
              <w:rPr>
                <w:rFonts w:ascii="Arial" w:hAnsi="Arial" w:cs="Arial"/>
                <w:sz w:val="22"/>
                <w:szCs w:val="22"/>
              </w:rPr>
            </w:pPr>
            <w:r>
              <w:rPr>
                <w:rFonts w:ascii="Arial" w:hAnsi="Arial" w:cs="Arial"/>
                <w:sz w:val="22"/>
                <w:szCs w:val="22"/>
              </w:rPr>
              <w:t>National Grid Electricity Transmission plc</w:t>
            </w:r>
          </w:p>
        </w:tc>
        <w:tc>
          <w:tcPr>
            <w:tcW w:w="2132" w:type="dxa"/>
            <w:tcBorders>
              <w:top w:val="single" w:sz="6" w:space="0" w:color="auto"/>
              <w:left w:val="single" w:sz="6" w:space="0" w:color="auto"/>
              <w:bottom w:val="single" w:sz="6" w:space="0" w:color="auto"/>
              <w:right w:val="single" w:sz="6" w:space="0" w:color="auto"/>
            </w:tcBorders>
          </w:tcPr>
          <w:p w14:paraId="43C0C051" w14:textId="77777777" w:rsidR="00F62F1C" w:rsidRDefault="00F62F1C">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549EB46C" w14:textId="77777777" w:rsidR="00F62F1C" w:rsidRDefault="00F62F1C">
            <w:pPr>
              <w:kinsoku w:val="0"/>
              <w:overflowPunct w:val="0"/>
              <w:autoSpaceDE/>
              <w:autoSpaceDN/>
              <w:adjustRightInd/>
              <w:textAlignment w:val="baseline"/>
              <w:rPr>
                <w:rFonts w:ascii="Arial" w:hAnsi="Arial" w:cs="Arial"/>
                <w:sz w:val="24"/>
                <w:szCs w:val="24"/>
              </w:rPr>
            </w:pPr>
          </w:p>
        </w:tc>
        <w:tc>
          <w:tcPr>
            <w:tcW w:w="1416" w:type="dxa"/>
            <w:tcBorders>
              <w:top w:val="single" w:sz="6" w:space="0" w:color="auto"/>
              <w:left w:val="single" w:sz="6" w:space="0" w:color="auto"/>
              <w:bottom w:val="single" w:sz="6" w:space="0" w:color="auto"/>
              <w:right w:val="single" w:sz="6" w:space="0" w:color="auto"/>
            </w:tcBorders>
          </w:tcPr>
          <w:p w14:paraId="677C7AA2"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3423FB0F" w14:textId="77777777">
        <w:tblPrEx>
          <w:tblCellMar>
            <w:top w:w="0" w:type="dxa"/>
            <w:left w:w="0" w:type="dxa"/>
            <w:bottom w:w="0" w:type="dxa"/>
            <w:right w:w="0" w:type="dxa"/>
          </w:tblCellMar>
        </w:tblPrEx>
        <w:trPr>
          <w:trHeight w:hRule="exact" w:val="720"/>
        </w:trPr>
        <w:tc>
          <w:tcPr>
            <w:tcW w:w="2558" w:type="dxa"/>
            <w:tcBorders>
              <w:top w:val="single" w:sz="6" w:space="0" w:color="auto"/>
              <w:left w:val="single" w:sz="6" w:space="0" w:color="auto"/>
              <w:bottom w:val="single" w:sz="6" w:space="0" w:color="auto"/>
              <w:right w:val="single" w:sz="6" w:space="0" w:color="auto"/>
            </w:tcBorders>
          </w:tcPr>
          <w:p w14:paraId="2B031601" w14:textId="77777777" w:rsidR="00F62F1C" w:rsidRDefault="00F62F1C">
            <w:pPr>
              <w:kinsoku w:val="0"/>
              <w:overflowPunct w:val="0"/>
              <w:autoSpaceDE/>
              <w:autoSpaceDN/>
              <w:adjustRightInd/>
              <w:spacing w:before="144" w:after="315" w:line="256" w:lineRule="exact"/>
              <w:ind w:left="134"/>
              <w:textAlignment w:val="baseline"/>
              <w:rPr>
                <w:rFonts w:ascii="Arial" w:hAnsi="Arial" w:cs="Arial"/>
                <w:sz w:val="22"/>
                <w:szCs w:val="22"/>
              </w:rPr>
            </w:pPr>
            <w:r>
              <w:rPr>
                <w:rFonts w:ascii="Arial" w:hAnsi="Arial" w:cs="Arial"/>
                <w:sz w:val="22"/>
                <w:szCs w:val="22"/>
              </w:rPr>
              <w:t>SP Transmission plc</w:t>
            </w:r>
          </w:p>
        </w:tc>
        <w:tc>
          <w:tcPr>
            <w:tcW w:w="2132" w:type="dxa"/>
            <w:tcBorders>
              <w:top w:val="single" w:sz="6" w:space="0" w:color="auto"/>
              <w:left w:val="single" w:sz="6" w:space="0" w:color="auto"/>
              <w:bottom w:val="single" w:sz="6" w:space="0" w:color="auto"/>
              <w:right w:val="single" w:sz="6" w:space="0" w:color="auto"/>
            </w:tcBorders>
          </w:tcPr>
          <w:p w14:paraId="306FE9AC" w14:textId="77777777" w:rsidR="00F62F1C" w:rsidRDefault="00F62F1C">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506445FF" w14:textId="77777777" w:rsidR="00F62F1C" w:rsidRDefault="00F62F1C">
            <w:pPr>
              <w:kinsoku w:val="0"/>
              <w:overflowPunct w:val="0"/>
              <w:autoSpaceDE/>
              <w:autoSpaceDN/>
              <w:adjustRightInd/>
              <w:textAlignment w:val="baseline"/>
              <w:rPr>
                <w:rFonts w:ascii="Arial" w:hAnsi="Arial" w:cs="Arial"/>
                <w:sz w:val="24"/>
                <w:szCs w:val="24"/>
              </w:rPr>
            </w:pPr>
          </w:p>
        </w:tc>
        <w:tc>
          <w:tcPr>
            <w:tcW w:w="1416" w:type="dxa"/>
            <w:tcBorders>
              <w:top w:val="single" w:sz="6" w:space="0" w:color="auto"/>
              <w:left w:val="single" w:sz="6" w:space="0" w:color="auto"/>
              <w:bottom w:val="single" w:sz="6" w:space="0" w:color="auto"/>
              <w:right w:val="single" w:sz="6" w:space="0" w:color="auto"/>
            </w:tcBorders>
          </w:tcPr>
          <w:p w14:paraId="31DE31A9"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7B9E6E64" w14:textId="77777777">
        <w:tblPrEx>
          <w:tblCellMar>
            <w:top w:w="0" w:type="dxa"/>
            <w:left w:w="0" w:type="dxa"/>
            <w:bottom w:w="0" w:type="dxa"/>
            <w:right w:w="0" w:type="dxa"/>
          </w:tblCellMar>
        </w:tblPrEx>
        <w:trPr>
          <w:trHeight w:hRule="exact" w:val="706"/>
        </w:trPr>
        <w:tc>
          <w:tcPr>
            <w:tcW w:w="2558" w:type="dxa"/>
            <w:tcBorders>
              <w:top w:val="single" w:sz="6" w:space="0" w:color="auto"/>
              <w:left w:val="single" w:sz="6" w:space="0" w:color="auto"/>
              <w:bottom w:val="single" w:sz="6" w:space="0" w:color="auto"/>
              <w:right w:val="single" w:sz="6" w:space="0" w:color="auto"/>
            </w:tcBorders>
          </w:tcPr>
          <w:p w14:paraId="6363400B" w14:textId="77777777" w:rsidR="00F62F1C" w:rsidRDefault="00F62F1C">
            <w:pPr>
              <w:kinsoku w:val="0"/>
              <w:overflowPunct w:val="0"/>
              <w:autoSpaceDE/>
              <w:autoSpaceDN/>
              <w:adjustRightInd/>
              <w:spacing w:after="205" w:line="240" w:lineRule="exact"/>
              <w:ind w:left="108"/>
              <w:textAlignment w:val="baseline"/>
              <w:rPr>
                <w:rFonts w:ascii="Arial" w:hAnsi="Arial" w:cs="Arial"/>
                <w:sz w:val="22"/>
                <w:szCs w:val="22"/>
              </w:rPr>
            </w:pPr>
            <w:r>
              <w:rPr>
                <w:rFonts w:ascii="Arial" w:hAnsi="Arial" w:cs="Arial"/>
                <w:sz w:val="22"/>
                <w:szCs w:val="22"/>
              </w:rPr>
              <w:t>Scottish Hydro Electric Transmission plc</w:t>
            </w:r>
          </w:p>
        </w:tc>
        <w:tc>
          <w:tcPr>
            <w:tcW w:w="2132" w:type="dxa"/>
            <w:tcBorders>
              <w:top w:val="single" w:sz="6" w:space="0" w:color="auto"/>
              <w:left w:val="single" w:sz="6" w:space="0" w:color="auto"/>
              <w:bottom w:val="single" w:sz="6" w:space="0" w:color="auto"/>
              <w:right w:val="single" w:sz="6" w:space="0" w:color="auto"/>
            </w:tcBorders>
          </w:tcPr>
          <w:p w14:paraId="719CDEC7" w14:textId="77777777" w:rsidR="00F62F1C" w:rsidRDefault="00F62F1C">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2A1B7101" w14:textId="77777777" w:rsidR="00F62F1C" w:rsidRDefault="00F62F1C">
            <w:pPr>
              <w:kinsoku w:val="0"/>
              <w:overflowPunct w:val="0"/>
              <w:autoSpaceDE/>
              <w:autoSpaceDN/>
              <w:adjustRightInd/>
              <w:textAlignment w:val="baseline"/>
              <w:rPr>
                <w:rFonts w:ascii="Arial" w:hAnsi="Arial" w:cs="Arial"/>
                <w:sz w:val="24"/>
                <w:szCs w:val="24"/>
              </w:rPr>
            </w:pPr>
          </w:p>
        </w:tc>
        <w:tc>
          <w:tcPr>
            <w:tcW w:w="1416" w:type="dxa"/>
            <w:tcBorders>
              <w:top w:val="single" w:sz="6" w:space="0" w:color="auto"/>
              <w:left w:val="single" w:sz="6" w:space="0" w:color="auto"/>
              <w:bottom w:val="single" w:sz="6" w:space="0" w:color="auto"/>
              <w:right w:val="single" w:sz="6" w:space="0" w:color="auto"/>
            </w:tcBorders>
          </w:tcPr>
          <w:p w14:paraId="79CAFED0"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1863739D" w14:textId="77777777">
        <w:tblPrEx>
          <w:tblCellMar>
            <w:top w:w="0" w:type="dxa"/>
            <w:left w:w="0" w:type="dxa"/>
            <w:bottom w:w="0" w:type="dxa"/>
            <w:right w:w="0" w:type="dxa"/>
          </w:tblCellMar>
        </w:tblPrEx>
        <w:trPr>
          <w:trHeight w:hRule="exact" w:val="715"/>
        </w:trPr>
        <w:tc>
          <w:tcPr>
            <w:tcW w:w="2558" w:type="dxa"/>
            <w:tcBorders>
              <w:top w:val="single" w:sz="6" w:space="0" w:color="auto"/>
              <w:left w:val="single" w:sz="6" w:space="0" w:color="auto"/>
              <w:bottom w:val="single" w:sz="6" w:space="0" w:color="auto"/>
              <w:right w:val="single" w:sz="6" w:space="0" w:color="auto"/>
            </w:tcBorders>
          </w:tcPr>
          <w:p w14:paraId="07FDE3D9" w14:textId="77777777" w:rsidR="00F62F1C" w:rsidRDefault="00F62F1C">
            <w:pPr>
              <w:kinsoku w:val="0"/>
              <w:overflowPunct w:val="0"/>
              <w:autoSpaceDE/>
              <w:autoSpaceDN/>
              <w:adjustRightInd/>
              <w:spacing w:after="190" w:line="254" w:lineRule="exact"/>
              <w:ind w:left="108"/>
              <w:textAlignment w:val="baseline"/>
              <w:rPr>
                <w:rFonts w:ascii="Arial" w:hAnsi="Arial" w:cs="Arial"/>
                <w:sz w:val="22"/>
                <w:szCs w:val="22"/>
              </w:rPr>
            </w:pPr>
            <w:r>
              <w:rPr>
                <w:rFonts w:ascii="Arial" w:hAnsi="Arial" w:cs="Arial"/>
                <w:sz w:val="22"/>
                <w:szCs w:val="22"/>
              </w:rPr>
              <w:t>Offshore Transmission Owners (OFTO)</w:t>
            </w:r>
          </w:p>
        </w:tc>
        <w:tc>
          <w:tcPr>
            <w:tcW w:w="2132" w:type="dxa"/>
            <w:tcBorders>
              <w:top w:val="single" w:sz="6" w:space="0" w:color="auto"/>
              <w:left w:val="single" w:sz="6" w:space="0" w:color="auto"/>
              <w:bottom w:val="single" w:sz="6" w:space="0" w:color="auto"/>
              <w:right w:val="single" w:sz="6" w:space="0" w:color="auto"/>
            </w:tcBorders>
          </w:tcPr>
          <w:p w14:paraId="321AB681" w14:textId="77777777" w:rsidR="00F62F1C" w:rsidRDefault="00F62F1C">
            <w:pPr>
              <w:kinsoku w:val="0"/>
              <w:overflowPunct w:val="0"/>
              <w:autoSpaceDE/>
              <w:autoSpaceDN/>
              <w:adjustRightInd/>
              <w:textAlignment w:val="baseline"/>
              <w:rPr>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45D82EF5" w14:textId="77777777" w:rsidR="00F62F1C" w:rsidRDefault="00F62F1C">
            <w:pPr>
              <w:kinsoku w:val="0"/>
              <w:overflowPunct w:val="0"/>
              <w:autoSpaceDE/>
              <w:autoSpaceDN/>
              <w:adjustRightInd/>
              <w:textAlignment w:val="baseline"/>
              <w:rPr>
                <w:rFonts w:ascii="Arial" w:hAnsi="Arial" w:cs="Arial"/>
                <w:sz w:val="24"/>
                <w:szCs w:val="24"/>
              </w:rPr>
            </w:pPr>
          </w:p>
        </w:tc>
        <w:tc>
          <w:tcPr>
            <w:tcW w:w="1416" w:type="dxa"/>
            <w:tcBorders>
              <w:top w:val="single" w:sz="6" w:space="0" w:color="auto"/>
              <w:left w:val="single" w:sz="6" w:space="0" w:color="auto"/>
              <w:bottom w:val="single" w:sz="6" w:space="0" w:color="auto"/>
              <w:right w:val="single" w:sz="6" w:space="0" w:color="auto"/>
            </w:tcBorders>
          </w:tcPr>
          <w:p w14:paraId="118E3A68" w14:textId="77777777" w:rsidR="00F62F1C" w:rsidRDefault="00F62F1C">
            <w:pPr>
              <w:kinsoku w:val="0"/>
              <w:overflowPunct w:val="0"/>
              <w:autoSpaceDE/>
              <w:autoSpaceDN/>
              <w:adjustRightInd/>
              <w:textAlignment w:val="baseline"/>
              <w:rPr>
                <w:rFonts w:ascii="Arial" w:hAnsi="Arial" w:cs="Arial"/>
                <w:sz w:val="24"/>
                <w:szCs w:val="24"/>
              </w:rPr>
            </w:pPr>
          </w:p>
        </w:tc>
      </w:tr>
      <w:tr w:rsidR="007C764E" w14:paraId="717B2D94" w14:textId="77777777">
        <w:tblPrEx>
          <w:tblCellMar>
            <w:top w:w="0" w:type="dxa"/>
            <w:left w:w="0" w:type="dxa"/>
            <w:bottom w:w="0" w:type="dxa"/>
            <w:right w:w="0" w:type="dxa"/>
          </w:tblCellMar>
        </w:tblPrEx>
        <w:trPr>
          <w:trHeight w:hRule="exact" w:val="715"/>
          <w:ins w:id="0" w:author="Baker(ESO), Stephen" w:date="2022-08-10T09:44:00Z"/>
        </w:trPr>
        <w:tc>
          <w:tcPr>
            <w:tcW w:w="2558" w:type="dxa"/>
            <w:tcBorders>
              <w:top w:val="single" w:sz="6" w:space="0" w:color="auto"/>
              <w:left w:val="single" w:sz="6" w:space="0" w:color="auto"/>
              <w:bottom w:val="single" w:sz="6" w:space="0" w:color="auto"/>
              <w:right w:val="single" w:sz="6" w:space="0" w:color="auto"/>
            </w:tcBorders>
          </w:tcPr>
          <w:p w14:paraId="511595B2" w14:textId="6BF99DB1" w:rsidR="007C764E" w:rsidRDefault="007C764E">
            <w:pPr>
              <w:kinsoku w:val="0"/>
              <w:overflowPunct w:val="0"/>
              <w:autoSpaceDE/>
              <w:autoSpaceDN/>
              <w:adjustRightInd/>
              <w:spacing w:after="190" w:line="254" w:lineRule="exact"/>
              <w:ind w:left="108"/>
              <w:textAlignment w:val="baseline"/>
              <w:rPr>
                <w:ins w:id="1" w:author="Baker(ESO), Stephen" w:date="2022-08-10T09:44:00Z"/>
                <w:rFonts w:ascii="Arial" w:hAnsi="Arial" w:cs="Arial"/>
                <w:sz w:val="22"/>
                <w:szCs w:val="22"/>
              </w:rPr>
            </w:pPr>
            <w:ins w:id="2" w:author="Baker(ESO), Stephen" w:date="2022-08-10T09:44:00Z">
              <w:r>
                <w:rPr>
                  <w:rFonts w:ascii="Arial" w:hAnsi="Arial" w:cs="Arial"/>
                  <w:sz w:val="22"/>
                  <w:szCs w:val="22"/>
                </w:rPr>
                <w:t>Competitively Appointed Transmission Owner</w:t>
              </w:r>
            </w:ins>
          </w:p>
        </w:tc>
        <w:tc>
          <w:tcPr>
            <w:tcW w:w="2132" w:type="dxa"/>
            <w:tcBorders>
              <w:top w:val="single" w:sz="6" w:space="0" w:color="auto"/>
              <w:left w:val="single" w:sz="6" w:space="0" w:color="auto"/>
              <w:bottom w:val="single" w:sz="6" w:space="0" w:color="auto"/>
              <w:right w:val="single" w:sz="6" w:space="0" w:color="auto"/>
            </w:tcBorders>
          </w:tcPr>
          <w:p w14:paraId="441CA927" w14:textId="77777777" w:rsidR="007C764E" w:rsidRDefault="007C764E">
            <w:pPr>
              <w:kinsoku w:val="0"/>
              <w:overflowPunct w:val="0"/>
              <w:autoSpaceDE/>
              <w:autoSpaceDN/>
              <w:adjustRightInd/>
              <w:textAlignment w:val="baseline"/>
              <w:rPr>
                <w:ins w:id="3" w:author="Baker(ESO), Stephen" w:date="2022-08-10T09:44:00Z"/>
                <w:rFonts w:ascii="Arial" w:hAnsi="Arial" w:cs="Arial"/>
                <w:sz w:val="24"/>
                <w:szCs w:val="24"/>
              </w:rPr>
            </w:pPr>
          </w:p>
        </w:tc>
        <w:tc>
          <w:tcPr>
            <w:tcW w:w="2419" w:type="dxa"/>
            <w:tcBorders>
              <w:top w:val="single" w:sz="6" w:space="0" w:color="auto"/>
              <w:left w:val="single" w:sz="6" w:space="0" w:color="auto"/>
              <w:bottom w:val="single" w:sz="6" w:space="0" w:color="auto"/>
              <w:right w:val="single" w:sz="6" w:space="0" w:color="auto"/>
            </w:tcBorders>
          </w:tcPr>
          <w:p w14:paraId="1A920EB1" w14:textId="77777777" w:rsidR="007C764E" w:rsidRDefault="007C764E">
            <w:pPr>
              <w:kinsoku w:val="0"/>
              <w:overflowPunct w:val="0"/>
              <w:autoSpaceDE/>
              <w:autoSpaceDN/>
              <w:adjustRightInd/>
              <w:textAlignment w:val="baseline"/>
              <w:rPr>
                <w:ins w:id="4" w:author="Baker(ESO), Stephen" w:date="2022-08-10T09:44:00Z"/>
                <w:rFonts w:ascii="Arial" w:hAnsi="Arial" w:cs="Arial"/>
                <w:sz w:val="24"/>
                <w:szCs w:val="24"/>
              </w:rPr>
            </w:pPr>
          </w:p>
        </w:tc>
        <w:tc>
          <w:tcPr>
            <w:tcW w:w="1416" w:type="dxa"/>
            <w:tcBorders>
              <w:top w:val="single" w:sz="6" w:space="0" w:color="auto"/>
              <w:left w:val="single" w:sz="6" w:space="0" w:color="auto"/>
              <w:bottom w:val="single" w:sz="6" w:space="0" w:color="auto"/>
              <w:right w:val="single" w:sz="6" w:space="0" w:color="auto"/>
            </w:tcBorders>
          </w:tcPr>
          <w:p w14:paraId="704A67C0" w14:textId="77777777" w:rsidR="007C764E" w:rsidRDefault="007C764E">
            <w:pPr>
              <w:kinsoku w:val="0"/>
              <w:overflowPunct w:val="0"/>
              <w:autoSpaceDE/>
              <w:autoSpaceDN/>
              <w:adjustRightInd/>
              <w:textAlignment w:val="baseline"/>
              <w:rPr>
                <w:ins w:id="5" w:author="Baker(ESO), Stephen" w:date="2022-08-10T09:44:00Z"/>
                <w:rFonts w:ascii="Arial" w:hAnsi="Arial" w:cs="Arial"/>
                <w:sz w:val="24"/>
                <w:szCs w:val="24"/>
              </w:rPr>
            </w:pPr>
          </w:p>
        </w:tc>
      </w:tr>
    </w:tbl>
    <w:p w14:paraId="3A56FA9E" w14:textId="77777777" w:rsidR="00F62F1C" w:rsidRDefault="00F62F1C">
      <w:pPr>
        <w:kinsoku w:val="0"/>
        <w:overflowPunct w:val="0"/>
        <w:autoSpaceDE/>
        <w:autoSpaceDN/>
        <w:adjustRightInd/>
        <w:spacing w:after="334" w:line="20" w:lineRule="exact"/>
        <w:ind w:left="19" w:right="96"/>
        <w:textAlignment w:val="baseline"/>
        <w:rPr>
          <w:sz w:val="24"/>
          <w:szCs w:val="24"/>
        </w:rPr>
      </w:pPr>
    </w:p>
    <w:p w14:paraId="35D95C29" w14:textId="77777777" w:rsidR="00F62F1C" w:rsidRDefault="00F62F1C">
      <w:pPr>
        <w:kinsoku w:val="0"/>
        <w:overflowPunct w:val="0"/>
        <w:autoSpaceDE/>
        <w:autoSpaceDN/>
        <w:adjustRightInd/>
        <w:spacing w:before="2" w:after="284" w:line="281" w:lineRule="exact"/>
        <w:ind w:left="144"/>
        <w:textAlignment w:val="baseline"/>
        <w:rPr>
          <w:rFonts w:ascii="Arial" w:hAnsi="Arial" w:cs="Arial"/>
          <w:b/>
          <w:bCs/>
          <w:i/>
          <w:iCs/>
          <w:sz w:val="24"/>
          <w:szCs w:val="24"/>
        </w:rPr>
      </w:pPr>
      <w:r>
        <w:rPr>
          <w:rFonts w:ascii="Arial" w:hAnsi="Arial" w:cs="Arial"/>
          <w:b/>
          <w:bCs/>
          <w:i/>
          <w:iCs/>
          <w:sz w:val="24"/>
          <w:szCs w:val="24"/>
        </w:rPr>
        <w:t>Guidance Document Control History</w:t>
      </w:r>
    </w:p>
    <w:tbl>
      <w:tblPr>
        <w:tblW w:w="0" w:type="auto"/>
        <w:tblLayout w:type="fixed"/>
        <w:tblCellMar>
          <w:left w:w="0" w:type="dxa"/>
          <w:right w:w="0" w:type="dxa"/>
        </w:tblCellMar>
        <w:tblLook w:val="0000" w:firstRow="0" w:lastRow="0" w:firstColumn="0" w:lastColumn="0" w:noHBand="0" w:noVBand="0"/>
      </w:tblPr>
      <w:tblGrid>
        <w:gridCol w:w="1310"/>
        <w:gridCol w:w="1594"/>
        <w:gridCol w:w="5736"/>
      </w:tblGrid>
      <w:tr w:rsidR="00F62F1C" w14:paraId="0A4E83E5" w14:textId="77777777">
        <w:tblPrEx>
          <w:tblCellMar>
            <w:top w:w="0" w:type="dxa"/>
            <w:left w:w="0" w:type="dxa"/>
            <w:bottom w:w="0" w:type="dxa"/>
            <w:right w:w="0" w:type="dxa"/>
          </w:tblCellMar>
        </w:tblPrEx>
        <w:trPr>
          <w:trHeight w:hRule="exact" w:val="375"/>
        </w:trPr>
        <w:tc>
          <w:tcPr>
            <w:tcW w:w="1310" w:type="dxa"/>
            <w:tcBorders>
              <w:top w:val="single" w:sz="6" w:space="0" w:color="auto"/>
              <w:left w:val="nil"/>
              <w:bottom w:val="single" w:sz="6" w:space="0" w:color="auto"/>
              <w:right w:val="nil"/>
            </w:tcBorders>
          </w:tcPr>
          <w:p w14:paraId="6EB165C9" w14:textId="77777777" w:rsidR="00F62F1C" w:rsidRDefault="00F62F1C">
            <w:pPr>
              <w:kinsoku w:val="0"/>
              <w:overflowPunct w:val="0"/>
              <w:autoSpaceDE/>
              <w:autoSpaceDN/>
              <w:adjustRightInd/>
              <w:spacing w:after="118" w:line="246" w:lineRule="exact"/>
              <w:ind w:right="326"/>
              <w:jc w:val="right"/>
              <w:textAlignment w:val="baseline"/>
              <w:rPr>
                <w:rFonts w:ascii="Arial" w:hAnsi="Arial" w:cs="Arial"/>
                <w:sz w:val="21"/>
                <w:szCs w:val="21"/>
              </w:rPr>
            </w:pPr>
            <w:r>
              <w:rPr>
                <w:rFonts w:ascii="Arial" w:hAnsi="Arial" w:cs="Arial"/>
                <w:sz w:val="21"/>
                <w:szCs w:val="21"/>
              </w:rPr>
              <w:lastRenderedPageBreak/>
              <w:t>Issue 001</w:t>
            </w:r>
          </w:p>
        </w:tc>
        <w:tc>
          <w:tcPr>
            <w:tcW w:w="1594" w:type="dxa"/>
            <w:tcBorders>
              <w:top w:val="single" w:sz="6" w:space="0" w:color="auto"/>
              <w:left w:val="nil"/>
              <w:bottom w:val="single" w:sz="6" w:space="0" w:color="auto"/>
              <w:right w:val="nil"/>
            </w:tcBorders>
          </w:tcPr>
          <w:p w14:paraId="269AC882" w14:textId="77777777" w:rsidR="00F62F1C" w:rsidRDefault="00F62F1C">
            <w:pPr>
              <w:kinsoku w:val="0"/>
              <w:overflowPunct w:val="0"/>
              <w:autoSpaceDE/>
              <w:autoSpaceDN/>
              <w:adjustRightInd/>
              <w:spacing w:after="118" w:line="246" w:lineRule="exact"/>
              <w:jc w:val="center"/>
              <w:textAlignment w:val="baseline"/>
              <w:rPr>
                <w:rFonts w:ascii="Arial" w:hAnsi="Arial" w:cs="Arial"/>
                <w:sz w:val="21"/>
                <w:szCs w:val="21"/>
              </w:rPr>
            </w:pPr>
            <w:r>
              <w:rPr>
                <w:rFonts w:ascii="Arial" w:hAnsi="Arial" w:cs="Arial"/>
                <w:sz w:val="21"/>
                <w:szCs w:val="21"/>
              </w:rPr>
              <w:t>03/02/2020</w:t>
            </w:r>
          </w:p>
        </w:tc>
        <w:tc>
          <w:tcPr>
            <w:tcW w:w="5736" w:type="dxa"/>
            <w:tcBorders>
              <w:top w:val="single" w:sz="6" w:space="0" w:color="auto"/>
              <w:left w:val="nil"/>
              <w:bottom w:val="single" w:sz="6" w:space="0" w:color="auto"/>
              <w:right w:val="nil"/>
            </w:tcBorders>
          </w:tcPr>
          <w:p w14:paraId="1B0AD9B4" w14:textId="77777777" w:rsidR="00F62F1C" w:rsidRDefault="00F62F1C">
            <w:pPr>
              <w:kinsoku w:val="0"/>
              <w:overflowPunct w:val="0"/>
              <w:autoSpaceDE/>
              <w:autoSpaceDN/>
              <w:adjustRightInd/>
              <w:spacing w:after="118" w:line="246" w:lineRule="exact"/>
              <w:ind w:right="1915"/>
              <w:jc w:val="right"/>
              <w:textAlignment w:val="baseline"/>
              <w:rPr>
                <w:rFonts w:ascii="Arial" w:hAnsi="Arial" w:cs="Arial"/>
                <w:sz w:val="21"/>
                <w:szCs w:val="21"/>
              </w:rPr>
            </w:pPr>
            <w:r>
              <w:rPr>
                <w:rFonts w:ascii="Arial" w:hAnsi="Arial" w:cs="Arial"/>
                <w:sz w:val="21"/>
                <w:szCs w:val="21"/>
              </w:rPr>
              <w:t>New guidance and data exchange forms</w:t>
            </w:r>
          </w:p>
        </w:tc>
      </w:tr>
    </w:tbl>
    <w:p w14:paraId="01268FD5" w14:textId="77777777" w:rsidR="00F62F1C" w:rsidRDefault="00F62F1C">
      <w:pPr>
        <w:widowControl/>
        <w:rPr>
          <w:sz w:val="24"/>
          <w:szCs w:val="24"/>
        </w:rPr>
        <w:sectPr w:rsidR="00F62F1C">
          <w:pgSz w:w="11904" w:h="16834"/>
          <w:pgMar w:top="2280" w:right="1843" w:bottom="6398" w:left="1421" w:header="720" w:footer="720" w:gutter="0"/>
          <w:cols w:space="720"/>
          <w:noEndnote/>
        </w:sectPr>
      </w:pPr>
    </w:p>
    <w:p w14:paraId="3F68953A" w14:textId="77777777" w:rsidR="00F62F1C" w:rsidRDefault="00F62F1C">
      <w:pPr>
        <w:kinsoku w:val="0"/>
        <w:overflowPunct w:val="0"/>
        <w:autoSpaceDE/>
        <w:autoSpaceDN/>
        <w:adjustRightInd/>
        <w:spacing w:before="14" w:line="375" w:lineRule="exact"/>
        <w:textAlignment w:val="baseline"/>
        <w:rPr>
          <w:rFonts w:ascii="Arial" w:hAnsi="Arial" w:cs="Arial"/>
          <w:sz w:val="32"/>
          <w:szCs w:val="32"/>
        </w:rPr>
      </w:pPr>
      <w:r>
        <w:rPr>
          <w:rFonts w:ascii="Arial" w:hAnsi="Arial" w:cs="Arial"/>
          <w:sz w:val="32"/>
          <w:szCs w:val="32"/>
        </w:rPr>
        <w:lastRenderedPageBreak/>
        <w:t>Guidance on Calculating Boundary Risk Costs</w:t>
      </w:r>
    </w:p>
    <w:p w14:paraId="2A31AA6A" w14:textId="77777777" w:rsidR="00F62F1C" w:rsidRDefault="00F62F1C">
      <w:pPr>
        <w:kinsoku w:val="0"/>
        <w:overflowPunct w:val="0"/>
        <w:autoSpaceDE/>
        <w:autoSpaceDN/>
        <w:adjustRightInd/>
        <w:spacing w:before="322" w:line="280" w:lineRule="exact"/>
        <w:textAlignment w:val="baseline"/>
        <w:rPr>
          <w:rFonts w:ascii="Arial" w:hAnsi="Arial" w:cs="Arial"/>
          <w:spacing w:val="-5"/>
          <w:sz w:val="24"/>
          <w:szCs w:val="24"/>
        </w:rPr>
      </w:pPr>
      <w:r>
        <w:rPr>
          <w:rFonts w:ascii="Arial" w:hAnsi="Arial" w:cs="Arial"/>
          <w:spacing w:val="-5"/>
          <w:sz w:val="24"/>
          <w:szCs w:val="24"/>
        </w:rPr>
        <w:t>Introduction</w:t>
      </w:r>
    </w:p>
    <w:p w14:paraId="4E63695E" w14:textId="77777777" w:rsidR="00F62F1C" w:rsidRDefault="00F62F1C">
      <w:pPr>
        <w:kinsoku w:val="0"/>
        <w:overflowPunct w:val="0"/>
        <w:autoSpaceDE/>
        <w:autoSpaceDN/>
        <w:adjustRightInd/>
        <w:spacing w:before="268" w:line="232" w:lineRule="exact"/>
        <w:jc w:val="both"/>
        <w:textAlignment w:val="baseline"/>
        <w:rPr>
          <w:rFonts w:ascii="Arial" w:hAnsi="Arial" w:cs="Arial"/>
          <w:sz w:val="21"/>
          <w:szCs w:val="21"/>
        </w:rPr>
      </w:pPr>
      <w:r>
        <w:rPr>
          <w:rFonts w:ascii="Arial" w:hAnsi="Arial" w:cs="Arial"/>
          <w:sz w:val="21"/>
          <w:szCs w:val="21"/>
        </w:rPr>
        <w:t>The Onshore Transmission Owner’s (TOs) Network Asset Risk Annexes (NARAs) outline the process by which R</w:t>
      </w:r>
      <w:r>
        <w:rPr>
          <w:rFonts w:ascii="Arial" w:hAnsi="Arial" w:cs="Arial"/>
          <w:sz w:val="13"/>
          <w:szCs w:val="13"/>
        </w:rPr>
        <w:t>boundary</w:t>
      </w:r>
      <w:r>
        <w:rPr>
          <w:rFonts w:ascii="Arial" w:hAnsi="Arial" w:cs="Arial"/>
          <w:sz w:val="21"/>
          <w:szCs w:val="21"/>
        </w:rPr>
        <w:t>, the monetised consequence of increased generation constraints due to asset unavailability, is calculated. This guidance gives more detail on how this process is to be implemented by both the Electricity System Operator (ESO/ NG ESO) and the Onshore TOs.</w:t>
      </w:r>
    </w:p>
    <w:p w14:paraId="56CE1237" w14:textId="77777777" w:rsidR="00F62F1C" w:rsidRDefault="00F62F1C">
      <w:pPr>
        <w:kinsoku w:val="0"/>
        <w:overflowPunct w:val="0"/>
        <w:autoSpaceDE/>
        <w:autoSpaceDN/>
        <w:adjustRightInd/>
        <w:spacing w:before="272" w:line="280" w:lineRule="exact"/>
        <w:textAlignment w:val="baseline"/>
        <w:rPr>
          <w:rFonts w:ascii="Arial" w:hAnsi="Arial" w:cs="Arial"/>
          <w:sz w:val="24"/>
          <w:szCs w:val="24"/>
        </w:rPr>
      </w:pPr>
      <w:r>
        <w:rPr>
          <w:rFonts w:ascii="Arial" w:hAnsi="Arial" w:cs="Arial"/>
          <w:sz w:val="24"/>
          <w:szCs w:val="24"/>
        </w:rPr>
        <w:t>Calculating Average Hourly Boundary Costs (B</w:t>
      </w:r>
      <w:r>
        <w:rPr>
          <w:rFonts w:ascii="Arial" w:hAnsi="Arial" w:cs="Arial"/>
          <w:sz w:val="16"/>
          <w:szCs w:val="16"/>
        </w:rPr>
        <w:t>y</w:t>
      </w:r>
      <w:r>
        <w:rPr>
          <w:rFonts w:ascii="Arial" w:hAnsi="Arial" w:cs="Arial"/>
          <w:sz w:val="24"/>
          <w:szCs w:val="24"/>
        </w:rPr>
        <w:t>)</w:t>
      </w:r>
    </w:p>
    <w:p w14:paraId="3A9DA45E" w14:textId="77777777" w:rsidR="00F62F1C" w:rsidRDefault="00F62F1C">
      <w:pPr>
        <w:kinsoku w:val="0"/>
        <w:overflowPunct w:val="0"/>
        <w:autoSpaceDE/>
        <w:autoSpaceDN/>
        <w:adjustRightInd/>
        <w:spacing w:before="256" w:line="232" w:lineRule="exact"/>
        <w:jc w:val="both"/>
        <w:textAlignment w:val="baseline"/>
        <w:rPr>
          <w:rFonts w:ascii="Arial" w:hAnsi="Arial" w:cs="Arial"/>
          <w:spacing w:val="-6"/>
          <w:sz w:val="21"/>
          <w:szCs w:val="21"/>
        </w:rPr>
      </w:pPr>
      <w:r>
        <w:rPr>
          <w:rFonts w:ascii="Arial" w:hAnsi="Arial" w:cs="Arial"/>
          <w:spacing w:val="-6"/>
          <w:sz w:val="21"/>
          <w:szCs w:val="21"/>
        </w:rPr>
        <w:t xml:space="preserve">The first step of the process is to calculate the annual average hourly boundary cost in pounds per hour, </w:t>
      </w:r>
      <w:r>
        <w:rPr>
          <w:rFonts w:ascii="Arial" w:hAnsi="Arial" w:cs="Arial"/>
          <w:i/>
          <w:iCs/>
          <w:spacing w:val="-6"/>
          <w:sz w:val="21"/>
          <w:szCs w:val="21"/>
        </w:rPr>
        <w:t>B</w:t>
      </w:r>
      <w:r>
        <w:rPr>
          <w:rFonts w:ascii="Arial" w:hAnsi="Arial" w:cs="Arial"/>
          <w:i/>
          <w:iCs/>
          <w:spacing w:val="-6"/>
          <w:sz w:val="13"/>
          <w:szCs w:val="13"/>
        </w:rPr>
        <w:t>y</w:t>
      </w:r>
      <w:r>
        <w:rPr>
          <w:rFonts w:ascii="Arial" w:hAnsi="Arial" w:cs="Arial"/>
          <w:spacing w:val="-6"/>
          <w:sz w:val="21"/>
          <w:szCs w:val="21"/>
        </w:rPr>
        <w:t>, for every relevant boundary on the network. This is the average additional cost NG ESO could be expected to incur for every hour a circuit on the boundary is not available due to an asset failure. To determine this value for all relevant boundaries several steps need to be undertaken by different parties. These are laid out in order below.</w:t>
      </w:r>
    </w:p>
    <w:p w14:paraId="4CB78290" w14:textId="77777777" w:rsidR="00F62F1C" w:rsidRDefault="00F62F1C">
      <w:pPr>
        <w:kinsoku w:val="0"/>
        <w:overflowPunct w:val="0"/>
        <w:autoSpaceDE/>
        <w:autoSpaceDN/>
        <w:adjustRightInd/>
        <w:spacing w:before="275" w:line="257" w:lineRule="exact"/>
        <w:ind w:left="360"/>
        <w:textAlignment w:val="baseline"/>
        <w:rPr>
          <w:rFonts w:ascii="Arial" w:hAnsi="Arial" w:cs="Arial"/>
          <w:spacing w:val="3"/>
          <w:sz w:val="22"/>
          <w:szCs w:val="22"/>
        </w:rPr>
      </w:pPr>
      <w:r>
        <w:rPr>
          <w:rFonts w:ascii="Arial" w:hAnsi="Arial" w:cs="Arial"/>
          <w:color w:val="233E5F"/>
          <w:spacing w:val="3"/>
          <w:sz w:val="22"/>
          <w:szCs w:val="22"/>
        </w:rPr>
        <w:t>1.</w:t>
      </w:r>
      <w:r>
        <w:rPr>
          <w:rFonts w:ascii="Arial" w:hAnsi="Arial" w:cs="Arial"/>
          <w:spacing w:val="3"/>
          <w:sz w:val="22"/>
          <w:szCs w:val="22"/>
        </w:rPr>
        <w:t xml:space="preserve"> Identifying Relevant Boundaries</w:t>
      </w:r>
    </w:p>
    <w:p w14:paraId="3718B50A" w14:textId="77777777" w:rsidR="00F62F1C" w:rsidRDefault="00F62F1C">
      <w:pPr>
        <w:kinsoku w:val="0"/>
        <w:overflowPunct w:val="0"/>
        <w:autoSpaceDE/>
        <w:autoSpaceDN/>
        <w:adjustRightInd/>
        <w:spacing w:before="246" w:line="232" w:lineRule="exact"/>
        <w:jc w:val="both"/>
        <w:textAlignment w:val="baseline"/>
        <w:rPr>
          <w:rFonts w:ascii="Arial" w:hAnsi="Arial" w:cs="Arial"/>
          <w:spacing w:val="-4"/>
          <w:sz w:val="21"/>
          <w:szCs w:val="21"/>
        </w:rPr>
      </w:pPr>
      <w:r>
        <w:rPr>
          <w:rFonts w:ascii="Arial" w:hAnsi="Arial" w:cs="Arial"/>
          <w:spacing w:val="-4"/>
          <w:sz w:val="21"/>
          <w:szCs w:val="21"/>
        </w:rPr>
        <w:t xml:space="preserve">The TOs and NG ESO must agree on a list of relevant boundaries to be considered, these boundaries must be consistent with the output of the latest Network Options Assessment (NOA). The agreed list of boundaries for study may be a subset of those identified by the NOA process. A boundary’s relevance is determined by whether NG ESO and the TO believe that a boundary’s </w:t>
      </w:r>
      <w:r>
        <w:rPr>
          <w:rFonts w:ascii="Arial" w:hAnsi="Arial" w:cs="Arial"/>
          <w:i/>
          <w:iCs/>
          <w:spacing w:val="-4"/>
          <w:sz w:val="21"/>
          <w:szCs w:val="21"/>
        </w:rPr>
        <w:t>B</w:t>
      </w:r>
      <w:r>
        <w:rPr>
          <w:rFonts w:ascii="Arial" w:hAnsi="Arial" w:cs="Arial"/>
          <w:i/>
          <w:iCs/>
          <w:spacing w:val="-4"/>
          <w:sz w:val="13"/>
          <w:szCs w:val="13"/>
        </w:rPr>
        <w:t xml:space="preserve">y </w:t>
      </w:r>
      <w:r>
        <w:rPr>
          <w:rFonts w:ascii="Arial" w:hAnsi="Arial" w:cs="Arial"/>
          <w:spacing w:val="-4"/>
          <w:sz w:val="21"/>
          <w:szCs w:val="21"/>
        </w:rPr>
        <w:t xml:space="preserve">values will be significant within the wider calculations of asset risk. It is likely that this threshold will be relatively low, a </w:t>
      </w:r>
      <w:r>
        <w:rPr>
          <w:rFonts w:ascii="Arial" w:hAnsi="Arial" w:cs="Arial"/>
          <w:i/>
          <w:iCs/>
          <w:spacing w:val="-4"/>
          <w:sz w:val="21"/>
          <w:szCs w:val="21"/>
        </w:rPr>
        <w:t>B</w:t>
      </w:r>
      <w:r>
        <w:rPr>
          <w:rFonts w:ascii="Arial" w:hAnsi="Arial" w:cs="Arial"/>
          <w:i/>
          <w:iCs/>
          <w:spacing w:val="-4"/>
          <w:sz w:val="13"/>
          <w:szCs w:val="13"/>
        </w:rPr>
        <w:t xml:space="preserve">y </w:t>
      </w:r>
      <w:r>
        <w:rPr>
          <w:rFonts w:ascii="Arial" w:hAnsi="Arial" w:cs="Arial"/>
          <w:spacing w:val="-4"/>
          <w:sz w:val="21"/>
          <w:szCs w:val="21"/>
        </w:rPr>
        <w:t>value of a few thousand pounds would be significant, representing an average constraint of a few 10’s of MW. It is better for this list of boundaries to be exhaustive than to be overly restricted as returning immaterially small values is preferential to missing out boundaries that would have material impact on overall asset monetised risk.</w:t>
      </w:r>
    </w:p>
    <w:p w14:paraId="49E61B98" w14:textId="77777777" w:rsidR="00F62F1C" w:rsidRDefault="00F62F1C">
      <w:pPr>
        <w:kinsoku w:val="0"/>
        <w:overflowPunct w:val="0"/>
        <w:autoSpaceDE/>
        <w:autoSpaceDN/>
        <w:adjustRightInd/>
        <w:spacing w:before="275" w:line="257" w:lineRule="exact"/>
        <w:ind w:left="360"/>
        <w:textAlignment w:val="baseline"/>
        <w:rPr>
          <w:rFonts w:ascii="Arial" w:hAnsi="Arial" w:cs="Arial"/>
          <w:spacing w:val="4"/>
          <w:sz w:val="22"/>
          <w:szCs w:val="22"/>
        </w:rPr>
      </w:pPr>
      <w:r>
        <w:rPr>
          <w:rFonts w:ascii="Arial" w:hAnsi="Arial" w:cs="Arial"/>
          <w:spacing w:val="4"/>
          <w:sz w:val="22"/>
          <w:szCs w:val="22"/>
        </w:rPr>
        <w:t>2. Determining Boundary Capabilities</w:t>
      </w:r>
    </w:p>
    <w:p w14:paraId="1BBD83B1" w14:textId="77777777" w:rsidR="00F62F1C" w:rsidRDefault="00F62F1C">
      <w:pPr>
        <w:kinsoku w:val="0"/>
        <w:overflowPunct w:val="0"/>
        <w:autoSpaceDE/>
        <w:autoSpaceDN/>
        <w:adjustRightInd/>
        <w:spacing w:before="274" w:after="212" w:line="221" w:lineRule="exact"/>
        <w:jc w:val="both"/>
        <w:textAlignment w:val="baseline"/>
        <w:rPr>
          <w:rFonts w:ascii="Arial" w:hAnsi="Arial" w:cs="Arial"/>
          <w:sz w:val="21"/>
          <w:szCs w:val="21"/>
        </w:rPr>
      </w:pPr>
      <w:r>
        <w:rPr>
          <w:rFonts w:ascii="Arial" w:hAnsi="Arial" w:cs="Arial"/>
          <w:sz w:val="21"/>
          <w:szCs w:val="21"/>
        </w:rPr>
        <w:t>The TOs must provide a set of boundary capabilities for each boundary, intact, N-1 and N-2. It is important to be clear in defining these capabilities. The definitions are outlined in the table below.</w:t>
      </w:r>
    </w:p>
    <w:tbl>
      <w:tblPr>
        <w:tblW w:w="0" w:type="auto"/>
        <w:tblInd w:w="20" w:type="dxa"/>
        <w:tblLayout w:type="fixed"/>
        <w:tblCellMar>
          <w:left w:w="0" w:type="dxa"/>
          <w:right w:w="0" w:type="dxa"/>
        </w:tblCellMar>
        <w:tblLook w:val="0000" w:firstRow="0" w:lastRow="0" w:firstColumn="0" w:lastColumn="0" w:noHBand="0" w:noVBand="0"/>
      </w:tblPr>
      <w:tblGrid>
        <w:gridCol w:w="2136"/>
        <w:gridCol w:w="1709"/>
        <w:gridCol w:w="5207"/>
      </w:tblGrid>
      <w:tr w:rsidR="00F62F1C" w14:paraId="3BE23061" w14:textId="77777777">
        <w:tblPrEx>
          <w:tblCellMar>
            <w:top w:w="0" w:type="dxa"/>
            <w:left w:w="0" w:type="dxa"/>
            <w:bottom w:w="0" w:type="dxa"/>
            <w:right w:w="0" w:type="dxa"/>
          </w:tblCellMar>
        </w:tblPrEx>
        <w:trPr>
          <w:trHeight w:hRule="exact" w:val="715"/>
        </w:trPr>
        <w:tc>
          <w:tcPr>
            <w:tcW w:w="2136" w:type="dxa"/>
            <w:tcBorders>
              <w:top w:val="single" w:sz="4" w:space="0" w:color="auto"/>
              <w:left w:val="single" w:sz="4" w:space="0" w:color="auto"/>
              <w:bottom w:val="single" w:sz="4" w:space="0" w:color="auto"/>
              <w:right w:val="single" w:sz="4" w:space="0" w:color="auto"/>
            </w:tcBorders>
          </w:tcPr>
          <w:p w14:paraId="5071DF3D" w14:textId="77777777" w:rsidR="00F62F1C" w:rsidRDefault="00F62F1C">
            <w:pPr>
              <w:kinsoku w:val="0"/>
              <w:overflowPunct w:val="0"/>
              <w:autoSpaceDE/>
              <w:autoSpaceDN/>
              <w:adjustRightInd/>
              <w:spacing w:after="240" w:line="235" w:lineRule="exact"/>
              <w:ind w:left="144"/>
              <w:textAlignment w:val="baseline"/>
              <w:rPr>
                <w:rFonts w:ascii="Arial" w:hAnsi="Arial" w:cs="Arial"/>
                <w:b/>
                <w:bCs/>
                <w:sz w:val="21"/>
                <w:szCs w:val="21"/>
              </w:rPr>
            </w:pPr>
            <w:r>
              <w:rPr>
                <w:rFonts w:ascii="Arial" w:hAnsi="Arial" w:cs="Arial"/>
                <w:b/>
                <w:bCs/>
                <w:sz w:val="21"/>
                <w:szCs w:val="21"/>
              </w:rPr>
              <w:t>NARM Terminology Boundary State</w:t>
            </w:r>
          </w:p>
        </w:tc>
        <w:tc>
          <w:tcPr>
            <w:tcW w:w="1709" w:type="dxa"/>
            <w:tcBorders>
              <w:top w:val="single" w:sz="4" w:space="0" w:color="auto"/>
              <w:left w:val="single" w:sz="4" w:space="0" w:color="auto"/>
              <w:bottom w:val="single" w:sz="4" w:space="0" w:color="auto"/>
              <w:right w:val="single" w:sz="4" w:space="0" w:color="auto"/>
            </w:tcBorders>
          </w:tcPr>
          <w:p w14:paraId="3B8DFB01" w14:textId="77777777" w:rsidR="00F62F1C" w:rsidRDefault="00F62F1C">
            <w:pPr>
              <w:kinsoku w:val="0"/>
              <w:overflowPunct w:val="0"/>
              <w:autoSpaceDE/>
              <w:autoSpaceDN/>
              <w:adjustRightInd/>
              <w:spacing w:line="230" w:lineRule="exact"/>
              <w:ind w:left="144"/>
              <w:textAlignment w:val="baseline"/>
              <w:rPr>
                <w:rFonts w:ascii="Arial" w:hAnsi="Arial" w:cs="Arial"/>
                <w:b/>
                <w:bCs/>
                <w:sz w:val="21"/>
                <w:szCs w:val="21"/>
              </w:rPr>
            </w:pPr>
            <w:r>
              <w:rPr>
                <w:rFonts w:ascii="Arial" w:hAnsi="Arial" w:cs="Arial"/>
                <w:b/>
                <w:bCs/>
                <w:sz w:val="21"/>
                <w:szCs w:val="21"/>
              </w:rPr>
              <w:t>NOA</w:t>
            </w:r>
          </w:p>
          <w:p w14:paraId="50E33904" w14:textId="77777777" w:rsidR="00F62F1C" w:rsidRDefault="00F62F1C">
            <w:pPr>
              <w:kinsoku w:val="0"/>
              <w:overflowPunct w:val="0"/>
              <w:autoSpaceDE/>
              <w:autoSpaceDN/>
              <w:adjustRightInd/>
              <w:spacing w:before="14" w:after="14" w:line="226" w:lineRule="exact"/>
              <w:ind w:left="144"/>
              <w:textAlignment w:val="baseline"/>
              <w:rPr>
                <w:rFonts w:ascii="Arial" w:hAnsi="Arial" w:cs="Arial"/>
                <w:b/>
                <w:bCs/>
                <w:sz w:val="21"/>
                <w:szCs w:val="21"/>
              </w:rPr>
            </w:pPr>
            <w:r>
              <w:rPr>
                <w:rFonts w:ascii="Arial" w:hAnsi="Arial" w:cs="Arial"/>
                <w:b/>
                <w:bCs/>
                <w:sz w:val="21"/>
                <w:szCs w:val="21"/>
              </w:rPr>
              <w:t>Equivalent Terminology</w:t>
            </w:r>
          </w:p>
        </w:tc>
        <w:tc>
          <w:tcPr>
            <w:tcW w:w="5207" w:type="dxa"/>
            <w:tcBorders>
              <w:top w:val="single" w:sz="4" w:space="0" w:color="auto"/>
              <w:left w:val="single" w:sz="4" w:space="0" w:color="auto"/>
              <w:bottom w:val="single" w:sz="4" w:space="0" w:color="auto"/>
              <w:right w:val="single" w:sz="4" w:space="0" w:color="auto"/>
            </w:tcBorders>
          </w:tcPr>
          <w:p w14:paraId="380F3E9F" w14:textId="77777777" w:rsidR="00F62F1C" w:rsidRDefault="00F62F1C">
            <w:pPr>
              <w:kinsoku w:val="0"/>
              <w:overflowPunct w:val="0"/>
              <w:autoSpaceDE/>
              <w:autoSpaceDN/>
              <w:adjustRightInd/>
              <w:spacing w:after="480" w:line="230" w:lineRule="exact"/>
              <w:ind w:left="105"/>
              <w:textAlignment w:val="baseline"/>
              <w:rPr>
                <w:rFonts w:ascii="Arial" w:hAnsi="Arial" w:cs="Arial"/>
                <w:b/>
                <w:bCs/>
                <w:sz w:val="21"/>
                <w:szCs w:val="21"/>
              </w:rPr>
            </w:pPr>
            <w:r>
              <w:rPr>
                <w:rFonts w:ascii="Arial" w:hAnsi="Arial" w:cs="Arial"/>
                <w:b/>
                <w:bCs/>
                <w:sz w:val="21"/>
                <w:szCs w:val="21"/>
              </w:rPr>
              <w:t>Description</w:t>
            </w:r>
          </w:p>
        </w:tc>
      </w:tr>
      <w:tr w:rsidR="00F62F1C" w14:paraId="1A04F84D" w14:textId="77777777">
        <w:tblPrEx>
          <w:tblCellMar>
            <w:top w:w="0" w:type="dxa"/>
            <w:left w:w="0" w:type="dxa"/>
            <w:bottom w:w="0" w:type="dxa"/>
            <w:right w:w="0" w:type="dxa"/>
          </w:tblCellMar>
        </w:tblPrEx>
        <w:trPr>
          <w:trHeight w:hRule="exact" w:val="1152"/>
        </w:trPr>
        <w:tc>
          <w:tcPr>
            <w:tcW w:w="2136" w:type="dxa"/>
            <w:tcBorders>
              <w:top w:val="single" w:sz="4" w:space="0" w:color="auto"/>
              <w:left w:val="single" w:sz="4" w:space="0" w:color="auto"/>
              <w:bottom w:val="single" w:sz="4" w:space="0" w:color="auto"/>
              <w:right w:val="single" w:sz="4" w:space="0" w:color="auto"/>
            </w:tcBorders>
            <w:shd w:val="solid" w:color="F1F1F1" w:fill="auto"/>
          </w:tcPr>
          <w:p w14:paraId="6F66D22D" w14:textId="77777777" w:rsidR="00F62F1C" w:rsidRDefault="00F62F1C">
            <w:pPr>
              <w:kinsoku w:val="0"/>
              <w:overflowPunct w:val="0"/>
              <w:autoSpaceDE/>
              <w:autoSpaceDN/>
              <w:adjustRightInd/>
              <w:spacing w:after="928" w:line="219" w:lineRule="exact"/>
              <w:ind w:left="144"/>
              <w:textAlignment w:val="baseline"/>
              <w:rPr>
                <w:rFonts w:ascii="Arial" w:hAnsi="Arial" w:cs="Arial"/>
                <w:color w:val="000000"/>
                <w:sz w:val="21"/>
                <w:szCs w:val="21"/>
              </w:rPr>
            </w:pPr>
            <w:r>
              <w:rPr>
                <w:rFonts w:ascii="Arial" w:hAnsi="Arial" w:cs="Arial"/>
                <w:color w:val="000000"/>
                <w:sz w:val="21"/>
                <w:szCs w:val="21"/>
              </w:rPr>
              <w:t>Intact System</w:t>
            </w:r>
          </w:p>
        </w:tc>
        <w:tc>
          <w:tcPr>
            <w:tcW w:w="1709" w:type="dxa"/>
            <w:tcBorders>
              <w:top w:val="single" w:sz="4" w:space="0" w:color="auto"/>
              <w:left w:val="single" w:sz="4" w:space="0" w:color="auto"/>
              <w:bottom w:val="single" w:sz="4" w:space="0" w:color="auto"/>
              <w:right w:val="single" w:sz="4" w:space="0" w:color="auto"/>
            </w:tcBorders>
            <w:shd w:val="solid" w:color="F1F1F1" w:fill="auto"/>
          </w:tcPr>
          <w:p w14:paraId="5699F97D" w14:textId="77777777" w:rsidR="00F62F1C" w:rsidRDefault="00F62F1C">
            <w:pPr>
              <w:kinsoku w:val="0"/>
              <w:overflowPunct w:val="0"/>
              <w:autoSpaceDE/>
              <w:autoSpaceDN/>
              <w:adjustRightInd/>
              <w:spacing w:after="928" w:line="219" w:lineRule="exact"/>
              <w:ind w:left="124"/>
              <w:textAlignment w:val="baseline"/>
              <w:rPr>
                <w:rFonts w:ascii="Arial" w:hAnsi="Arial" w:cs="Arial"/>
                <w:color w:val="000000"/>
                <w:sz w:val="21"/>
                <w:szCs w:val="21"/>
              </w:rPr>
            </w:pPr>
            <w:r>
              <w:rPr>
                <w:rFonts w:ascii="Arial" w:hAnsi="Arial" w:cs="Arial"/>
                <w:color w:val="000000"/>
                <w:sz w:val="21"/>
                <w:szCs w:val="21"/>
              </w:rPr>
              <w:t>N-D/N-1</w:t>
            </w:r>
          </w:p>
        </w:tc>
        <w:tc>
          <w:tcPr>
            <w:tcW w:w="5207" w:type="dxa"/>
            <w:tcBorders>
              <w:top w:val="single" w:sz="4" w:space="0" w:color="auto"/>
              <w:left w:val="single" w:sz="4" w:space="0" w:color="auto"/>
              <w:bottom w:val="single" w:sz="4" w:space="0" w:color="auto"/>
              <w:right w:val="single" w:sz="4" w:space="0" w:color="auto"/>
            </w:tcBorders>
            <w:shd w:val="solid" w:color="F1F1F1" w:fill="auto"/>
          </w:tcPr>
          <w:p w14:paraId="6C051509" w14:textId="77777777" w:rsidR="00F62F1C" w:rsidRDefault="00F62F1C">
            <w:pPr>
              <w:kinsoku w:val="0"/>
              <w:overflowPunct w:val="0"/>
              <w:autoSpaceDE/>
              <w:autoSpaceDN/>
              <w:adjustRightInd/>
              <w:spacing w:after="2" w:line="229" w:lineRule="exact"/>
              <w:ind w:left="108" w:right="144"/>
              <w:jc w:val="both"/>
              <w:textAlignment w:val="baseline"/>
              <w:rPr>
                <w:rFonts w:ascii="Arial" w:hAnsi="Arial" w:cs="Arial"/>
                <w:color w:val="000000"/>
                <w:spacing w:val="-7"/>
                <w:sz w:val="21"/>
                <w:szCs w:val="21"/>
              </w:rPr>
            </w:pPr>
            <w:r>
              <w:rPr>
                <w:rFonts w:ascii="Arial" w:hAnsi="Arial" w:cs="Arial"/>
                <w:color w:val="000000"/>
                <w:spacing w:val="-7"/>
                <w:sz w:val="21"/>
                <w:szCs w:val="21"/>
              </w:rPr>
              <w:t>The power flow in MW that can pass across a boundary while all circuits relevant to that boundary are intact. This level of flow must enable NG ESO to operate the system as per the SQSS, securing the system for the next N-D &amp; N-1 event, considering permissible post-fault actions.</w:t>
            </w:r>
          </w:p>
        </w:tc>
      </w:tr>
      <w:tr w:rsidR="00F62F1C" w14:paraId="092BB531" w14:textId="77777777">
        <w:tblPrEx>
          <w:tblCellMar>
            <w:top w:w="0" w:type="dxa"/>
            <w:left w:w="0" w:type="dxa"/>
            <w:bottom w:w="0" w:type="dxa"/>
            <w:right w:w="0" w:type="dxa"/>
          </w:tblCellMar>
        </w:tblPrEx>
        <w:trPr>
          <w:trHeight w:hRule="exact" w:val="927"/>
        </w:trPr>
        <w:tc>
          <w:tcPr>
            <w:tcW w:w="2136" w:type="dxa"/>
            <w:tcBorders>
              <w:top w:val="single" w:sz="4" w:space="0" w:color="auto"/>
              <w:left w:val="single" w:sz="4" w:space="0" w:color="auto"/>
              <w:bottom w:val="single" w:sz="4" w:space="0" w:color="auto"/>
              <w:right w:val="single" w:sz="4" w:space="0" w:color="auto"/>
            </w:tcBorders>
          </w:tcPr>
          <w:p w14:paraId="4BB66987" w14:textId="77777777" w:rsidR="00F62F1C" w:rsidRDefault="00F62F1C">
            <w:pPr>
              <w:kinsoku w:val="0"/>
              <w:overflowPunct w:val="0"/>
              <w:autoSpaceDE/>
              <w:autoSpaceDN/>
              <w:adjustRightInd/>
              <w:spacing w:after="678" w:line="232" w:lineRule="exact"/>
              <w:ind w:left="144"/>
              <w:textAlignment w:val="baseline"/>
              <w:rPr>
                <w:rFonts w:ascii="Arial" w:hAnsi="Arial" w:cs="Arial"/>
                <w:sz w:val="21"/>
                <w:szCs w:val="21"/>
              </w:rPr>
            </w:pPr>
            <w:r>
              <w:rPr>
                <w:rFonts w:ascii="Arial" w:hAnsi="Arial" w:cs="Arial"/>
                <w:sz w:val="21"/>
                <w:szCs w:val="21"/>
              </w:rPr>
              <w:t>N-1</w:t>
            </w:r>
          </w:p>
        </w:tc>
        <w:tc>
          <w:tcPr>
            <w:tcW w:w="1709" w:type="dxa"/>
            <w:tcBorders>
              <w:top w:val="single" w:sz="4" w:space="0" w:color="auto"/>
              <w:left w:val="single" w:sz="4" w:space="0" w:color="auto"/>
              <w:bottom w:val="single" w:sz="4" w:space="0" w:color="auto"/>
              <w:right w:val="single" w:sz="4" w:space="0" w:color="auto"/>
            </w:tcBorders>
          </w:tcPr>
          <w:p w14:paraId="2FFB4BCB" w14:textId="77777777" w:rsidR="00F62F1C" w:rsidRDefault="00F62F1C">
            <w:pPr>
              <w:kinsoku w:val="0"/>
              <w:overflowPunct w:val="0"/>
              <w:autoSpaceDE/>
              <w:autoSpaceDN/>
              <w:adjustRightInd/>
              <w:spacing w:after="678" w:line="232" w:lineRule="exact"/>
              <w:ind w:left="124"/>
              <w:textAlignment w:val="baseline"/>
              <w:rPr>
                <w:rFonts w:ascii="Arial" w:hAnsi="Arial" w:cs="Arial"/>
                <w:sz w:val="21"/>
                <w:szCs w:val="21"/>
              </w:rPr>
            </w:pPr>
            <w:r>
              <w:rPr>
                <w:rFonts w:ascii="Arial" w:hAnsi="Arial" w:cs="Arial"/>
                <w:sz w:val="21"/>
                <w:szCs w:val="21"/>
              </w:rPr>
              <w:t>N-1-D/N-1-1</w:t>
            </w:r>
          </w:p>
        </w:tc>
        <w:tc>
          <w:tcPr>
            <w:tcW w:w="5207" w:type="dxa"/>
            <w:tcBorders>
              <w:top w:val="single" w:sz="4" w:space="0" w:color="auto"/>
              <w:left w:val="single" w:sz="4" w:space="0" w:color="auto"/>
              <w:bottom w:val="single" w:sz="4" w:space="0" w:color="auto"/>
              <w:right w:val="single" w:sz="4" w:space="0" w:color="auto"/>
            </w:tcBorders>
          </w:tcPr>
          <w:p w14:paraId="569765DD" w14:textId="77777777" w:rsidR="00F62F1C" w:rsidRDefault="00F62F1C">
            <w:pPr>
              <w:kinsoku w:val="0"/>
              <w:overflowPunct w:val="0"/>
              <w:autoSpaceDE/>
              <w:autoSpaceDN/>
              <w:adjustRightInd/>
              <w:spacing w:line="229" w:lineRule="exact"/>
              <w:ind w:left="108" w:right="108"/>
              <w:jc w:val="both"/>
              <w:textAlignment w:val="baseline"/>
              <w:rPr>
                <w:rFonts w:ascii="Arial" w:hAnsi="Arial" w:cs="Arial"/>
                <w:spacing w:val="-7"/>
                <w:sz w:val="21"/>
                <w:szCs w:val="21"/>
              </w:rPr>
            </w:pPr>
            <w:r>
              <w:rPr>
                <w:rFonts w:ascii="Arial" w:hAnsi="Arial" w:cs="Arial"/>
                <w:spacing w:val="-7"/>
                <w:sz w:val="21"/>
                <w:szCs w:val="21"/>
              </w:rPr>
              <w:t>As for intact, but with one relevant circuit on the boundary out of service for a sustained period (&gt; 1hr). The pre-fault condition is therefore N-1, the post fault condition is N-1-D/N-1-1.</w:t>
            </w:r>
          </w:p>
        </w:tc>
      </w:tr>
      <w:tr w:rsidR="00F62F1C" w14:paraId="0D32740D" w14:textId="77777777">
        <w:tblPrEx>
          <w:tblCellMar>
            <w:top w:w="0" w:type="dxa"/>
            <w:left w:w="0" w:type="dxa"/>
            <w:bottom w:w="0" w:type="dxa"/>
            <w:right w:w="0" w:type="dxa"/>
          </w:tblCellMar>
        </w:tblPrEx>
        <w:trPr>
          <w:trHeight w:hRule="exact" w:val="940"/>
        </w:trPr>
        <w:tc>
          <w:tcPr>
            <w:tcW w:w="2136" w:type="dxa"/>
            <w:tcBorders>
              <w:top w:val="single" w:sz="4" w:space="0" w:color="auto"/>
              <w:left w:val="single" w:sz="4" w:space="0" w:color="auto"/>
              <w:bottom w:val="single" w:sz="4" w:space="0" w:color="auto"/>
              <w:right w:val="single" w:sz="4" w:space="0" w:color="auto"/>
            </w:tcBorders>
            <w:shd w:val="solid" w:color="F1F1F1" w:fill="auto"/>
          </w:tcPr>
          <w:p w14:paraId="6CD2CD79" w14:textId="77777777" w:rsidR="00F62F1C" w:rsidRDefault="00F62F1C">
            <w:pPr>
              <w:kinsoku w:val="0"/>
              <w:overflowPunct w:val="0"/>
              <w:autoSpaceDE/>
              <w:autoSpaceDN/>
              <w:adjustRightInd/>
              <w:spacing w:after="702" w:line="232" w:lineRule="exact"/>
              <w:ind w:left="144"/>
              <w:textAlignment w:val="baseline"/>
              <w:rPr>
                <w:rFonts w:ascii="Arial" w:hAnsi="Arial" w:cs="Arial"/>
                <w:color w:val="000000"/>
                <w:sz w:val="21"/>
                <w:szCs w:val="21"/>
              </w:rPr>
            </w:pPr>
            <w:r>
              <w:rPr>
                <w:rFonts w:ascii="Arial" w:hAnsi="Arial" w:cs="Arial"/>
                <w:color w:val="000000"/>
                <w:sz w:val="21"/>
                <w:szCs w:val="21"/>
              </w:rPr>
              <w:t>N-2</w:t>
            </w:r>
          </w:p>
        </w:tc>
        <w:tc>
          <w:tcPr>
            <w:tcW w:w="1709" w:type="dxa"/>
            <w:tcBorders>
              <w:top w:val="single" w:sz="4" w:space="0" w:color="auto"/>
              <w:left w:val="single" w:sz="4" w:space="0" w:color="auto"/>
              <w:bottom w:val="single" w:sz="4" w:space="0" w:color="auto"/>
              <w:right w:val="single" w:sz="4" w:space="0" w:color="auto"/>
            </w:tcBorders>
            <w:shd w:val="solid" w:color="F1F1F1" w:fill="auto"/>
          </w:tcPr>
          <w:p w14:paraId="6E218F65" w14:textId="77777777" w:rsidR="00F62F1C" w:rsidRDefault="00F62F1C">
            <w:pPr>
              <w:kinsoku w:val="0"/>
              <w:overflowPunct w:val="0"/>
              <w:autoSpaceDE/>
              <w:autoSpaceDN/>
              <w:adjustRightInd/>
              <w:spacing w:after="702" w:line="232" w:lineRule="exact"/>
              <w:ind w:left="124"/>
              <w:textAlignment w:val="baseline"/>
              <w:rPr>
                <w:rFonts w:ascii="Arial" w:hAnsi="Arial" w:cs="Arial"/>
                <w:color w:val="000000"/>
                <w:sz w:val="21"/>
                <w:szCs w:val="21"/>
              </w:rPr>
            </w:pPr>
            <w:r>
              <w:rPr>
                <w:rFonts w:ascii="Arial" w:hAnsi="Arial" w:cs="Arial"/>
                <w:color w:val="000000"/>
                <w:sz w:val="21"/>
                <w:szCs w:val="21"/>
              </w:rPr>
              <w:t>N-2-D/N-2-1</w:t>
            </w:r>
          </w:p>
        </w:tc>
        <w:tc>
          <w:tcPr>
            <w:tcW w:w="5207" w:type="dxa"/>
            <w:tcBorders>
              <w:top w:val="single" w:sz="4" w:space="0" w:color="auto"/>
              <w:left w:val="single" w:sz="4" w:space="0" w:color="auto"/>
              <w:bottom w:val="single" w:sz="4" w:space="0" w:color="auto"/>
              <w:right w:val="single" w:sz="4" w:space="0" w:color="auto"/>
            </w:tcBorders>
            <w:shd w:val="solid" w:color="F1F1F1" w:fill="auto"/>
          </w:tcPr>
          <w:p w14:paraId="1886FA06" w14:textId="77777777" w:rsidR="00F62F1C" w:rsidRDefault="00F62F1C">
            <w:pPr>
              <w:kinsoku w:val="0"/>
              <w:overflowPunct w:val="0"/>
              <w:autoSpaceDE/>
              <w:autoSpaceDN/>
              <w:adjustRightInd/>
              <w:spacing w:after="11" w:line="232" w:lineRule="exact"/>
              <w:ind w:left="108" w:right="108"/>
              <w:jc w:val="both"/>
              <w:textAlignment w:val="baseline"/>
              <w:rPr>
                <w:rFonts w:ascii="Arial" w:hAnsi="Arial" w:cs="Arial"/>
                <w:color w:val="000000"/>
                <w:sz w:val="21"/>
                <w:szCs w:val="21"/>
              </w:rPr>
            </w:pPr>
            <w:r>
              <w:rPr>
                <w:rFonts w:ascii="Arial" w:hAnsi="Arial" w:cs="Arial"/>
                <w:color w:val="000000"/>
                <w:sz w:val="21"/>
                <w:szCs w:val="21"/>
              </w:rPr>
              <w:t>As for intact, but with two relevant circuits on the boundary out of service for a sustained period (&gt; 1hr). The pre-fault condition is therefore N-2, the post fault condition is N-2-D/N-2-1.</w:t>
            </w:r>
          </w:p>
        </w:tc>
      </w:tr>
    </w:tbl>
    <w:p w14:paraId="639ACF37" w14:textId="77777777" w:rsidR="00F62F1C" w:rsidRDefault="00F62F1C">
      <w:pPr>
        <w:kinsoku w:val="0"/>
        <w:overflowPunct w:val="0"/>
        <w:autoSpaceDE/>
        <w:autoSpaceDN/>
        <w:adjustRightInd/>
        <w:spacing w:after="184" w:line="20" w:lineRule="exact"/>
        <w:ind w:left="14" w:right="14"/>
        <w:textAlignment w:val="baseline"/>
        <w:rPr>
          <w:sz w:val="24"/>
          <w:szCs w:val="24"/>
        </w:rPr>
      </w:pPr>
    </w:p>
    <w:p w14:paraId="450C6F89" w14:textId="77777777" w:rsidR="00F62F1C" w:rsidRDefault="00F62F1C">
      <w:pPr>
        <w:kinsoku w:val="0"/>
        <w:overflowPunct w:val="0"/>
        <w:autoSpaceDE/>
        <w:autoSpaceDN/>
        <w:adjustRightInd/>
        <w:spacing w:before="8" w:line="240" w:lineRule="exact"/>
        <w:jc w:val="both"/>
        <w:textAlignment w:val="baseline"/>
        <w:rPr>
          <w:rFonts w:ascii="Arial" w:hAnsi="Arial" w:cs="Arial"/>
          <w:spacing w:val="-4"/>
          <w:sz w:val="21"/>
          <w:szCs w:val="21"/>
        </w:rPr>
      </w:pPr>
      <w:r>
        <w:rPr>
          <w:rFonts w:ascii="Arial" w:hAnsi="Arial" w:cs="Arial"/>
          <w:spacing w:val="-4"/>
          <w:sz w:val="21"/>
          <w:szCs w:val="21"/>
        </w:rPr>
        <w:t>If the TOs and NG ESO agree to it, seasonal factors can be used to modify these boundary capabilities to more accurately model year-round system capability in NG ESO’s economic analysis.</w:t>
      </w:r>
    </w:p>
    <w:p w14:paraId="091FAC98" w14:textId="77777777" w:rsidR="00F62F1C" w:rsidRDefault="00F62F1C">
      <w:pPr>
        <w:kinsoku w:val="0"/>
        <w:overflowPunct w:val="0"/>
        <w:autoSpaceDE/>
        <w:autoSpaceDN/>
        <w:adjustRightInd/>
        <w:spacing w:before="258" w:line="257" w:lineRule="exact"/>
        <w:ind w:left="360"/>
        <w:textAlignment w:val="baseline"/>
        <w:rPr>
          <w:rFonts w:ascii="Arial" w:hAnsi="Arial" w:cs="Arial"/>
          <w:spacing w:val="3"/>
          <w:sz w:val="22"/>
          <w:szCs w:val="22"/>
        </w:rPr>
      </w:pPr>
      <w:r>
        <w:rPr>
          <w:rFonts w:ascii="Arial" w:hAnsi="Arial" w:cs="Arial"/>
          <w:spacing w:val="3"/>
          <w:sz w:val="22"/>
          <w:szCs w:val="22"/>
        </w:rPr>
        <w:t>3. Calculating Annual Boundary Costs</w:t>
      </w:r>
    </w:p>
    <w:p w14:paraId="1F2D042F" w14:textId="77777777" w:rsidR="00F62F1C" w:rsidRDefault="00F62F1C">
      <w:pPr>
        <w:widowControl/>
        <w:rPr>
          <w:sz w:val="24"/>
          <w:szCs w:val="24"/>
        </w:rPr>
        <w:sectPr w:rsidR="00F62F1C">
          <w:pgSz w:w="11904" w:h="16834"/>
          <w:pgMar w:top="1440" w:right="1412" w:bottom="1538" w:left="1412" w:header="720" w:footer="720" w:gutter="0"/>
          <w:cols w:space="720"/>
          <w:noEndnote/>
        </w:sectPr>
      </w:pPr>
    </w:p>
    <w:p w14:paraId="1D06450F" w14:textId="77777777" w:rsidR="00F62F1C" w:rsidRDefault="00F62F1C">
      <w:pPr>
        <w:kinsoku w:val="0"/>
        <w:overflowPunct w:val="0"/>
        <w:autoSpaceDE/>
        <w:autoSpaceDN/>
        <w:adjustRightInd/>
        <w:spacing w:before="22" w:line="229" w:lineRule="exact"/>
        <w:jc w:val="both"/>
        <w:textAlignment w:val="baseline"/>
        <w:rPr>
          <w:rFonts w:ascii="Arial" w:hAnsi="Arial" w:cs="Arial"/>
          <w:spacing w:val="-4"/>
          <w:sz w:val="21"/>
          <w:szCs w:val="21"/>
        </w:rPr>
      </w:pPr>
      <w:r>
        <w:rPr>
          <w:rFonts w:ascii="Arial" w:hAnsi="Arial" w:cs="Arial"/>
          <w:spacing w:val="-4"/>
          <w:sz w:val="21"/>
          <w:szCs w:val="21"/>
        </w:rPr>
        <w:lastRenderedPageBreak/>
        <w:t>Because system boundaries are often interactive it is difficult to link a specific cost incurred by NG ESO to a specific boundary. Because of this, absolute costs of boundary constraints are not calculated, instead the increase in system constraint cost associated with a specific reduction in the capability of a specific boundary is calculated. This gives a cost delta that can be solely and wholly attributed to the reduction in capability of a single boundary.</w:t>
      </w:r>
    </w:p>
    <w:p w14:paraId="14941CF4" w14:textId="77777777" w:rsidR="00F62F1C" w:rsidRDefault="00F62F1C">
      <w:pPr>
        <w:kinsoku w:val="0"/>
        <w:overflowPunct w:val="0"/>
        <w:autoSpaceDE/>
        <w:autoSpaceDN/>
        <w:adjustRightInd/>
        <w:spacing w:before="239" w:line="229" w:lineRule="exact"/>
        <w:jc w:val="both"/>
        <w:textAlignment w:val="baseline"/>
        <w:rPr>
          <w:rFonts w:ascii="Arial" w:hAnsi="Arial" w:cs="Arial"/>
          <w:sz w:val="21"/>
          <w:szCs w:val="21"/>
        </w:rPr>
      </w:pPr>
      <w:r>
        <w:rPr>
          <w:rFonts w:ascii="Arial" w:hAnsi="Arial" w:cs="Arial"/>
          <w:sz w:val="21"/>
          <w:szCs w:val="21"/>
        </w:rPr>
        <w:t>Each cost to be calculated is a whole system, year-round constraint cost that is the standard output of NG ESO’s economic model (BID3). Each cost is the output of a single run of NG ESO’s economic model considering:</w:t>
      </w:r>
    </w:p>
    <w:p w14:paraId="11278194" w14:textId="77777777" w:rsidR="00F62F1C" w:rsidRDefault="00F62F1C">
      <w:pPr>
        <w:numPr>
          <w:ilvl w:val="0"/>
          <w:numId w:val="1"/>
        </w:numPr>
        <w:kinsoku w:val="0"/>
        <w:overflowPunct w:val="0"/>
        <w:autoSpaceDE/>
        <w:autoSpaceDN/>
        <w:adjustRightInd/>
        <w:spacing w:before="251" w:line="229" w:lineRule="exact"/>
        <w:textAlignment w:val="baseline"/>
        <w:rPr>
          <w:rFonts w:ascii="Arial" w:hAnsi="Arial" w:cs="Arial"/>
          <w:spacing w:val="-4"/>
          <w:sz w:val="21"/>
          <w:szCs w:val="21"/>
        </w:rPr>
      </w:pPr>
      <w:r>
        <w:rPr>
          <w:rFonts w:ascii="Arial" w:hAnsi="Arial" w:cs="Arial"/>
          <w:spacing w:val="-4"/>
          <w:sz w:val="21"/>
          <w:szCs w:val="21"/>
        </w:rPr>
        <w:t>A single year of operation, the current baseline year used for NOA analysis</w:t>
      </w:r>
    </w:p>
    <w:p w14:paraId="33A2C270" w14:textId="77777777" w:rsidR="00F62F1C" w:rsidRDefault="00F62F1C">
      <w:pPr>
        <w:numPr>
          <w:ilvl w:val="0"/>
          <w:numId w:val="1"/>
        </w:numPr>
        <w:kinsoku w:val="0"/>
        <w:overflowPunct w:val="0"/>
        <w:autoSpaceDE/>
        <w:autoSpaceDN/>
        <w:adjustRightInd/>
        <w:spacing w:before="45" w:line="229" w:lineRule="exact"/>
        <w:textAlignment w:val="baseline"/>
        <w:rPr>
          <w:rFonts w:ascii="Arial" w:hAnsi="Arial" w:cs="Arial"/>
          <w:spacing w:val="-3"/>
          <w:sz w:val="21"/>
          <w:szCs w:val="21"/>
        </w:rPr>
      </w:pPr>
      <w:r>
        <w:rPr>
          <w:rFonts w:ascii="Arial" w:hAnsi="Arial" w:cs="Arial"/>
          <w:spacing w:val="-3"/>
          <w:sz w:val="21"/>
          <w:szCs w:val="21"/>
        </w:rPr>
        <w:t>A single generation/demand scenario in the baseline year</w:t>
      </w:r>
    </w:p>
    <w:p w14:paraId="060A1AF5" w14:textId="77777777" w:rsidR="00F62F1C" w:rsidRDefault="00F62F1C">
      <w:pPr>
        <w:numPr>
          <w:ilvl w:val="0"/>
          <w:numId w:val="1"/>
        </w:numPr>
        <w:kinsoku w:val="0"/>
        <w:overflowPunct w:val="0"/>
        <w:autoSpaceDE/>
        <w:autoSpaceDN/>
        <w:adjustRightInd/>
        <w:spacing w:before="25" w:line="229" w:lineRule="exact"/>
        <w:textAlignment w:val="baseline"/>
        <w:rPr>
          <w:rFonts w:ascii="Arial" w:hAnsi="Arial" w:cs="Arial"/>
          <w:spacing w:val="-3"/>
          <w:sz w:val="21"/>
          <w:szCs w:val="21"/>
        </w:rPr>
      </w:pPr>
      <w:r>
        <w:rPr>
          <w:rFonts w:ascii="Arial" w:hAnsi="Arial" w:cs="Arial"/>
          <w:spacing w:val="-3"/>
          <w:sz w:val="21"/>
          <w:szCs w:val="21"/>
        </w:rPr>
        <w:t>A fixed network without any future reinforcement</w:t>
      </w:r>
    </w:p>
    <w:p w14:paraId="4CB8DB6E" w14:textId="77777777" w:rsidR="00F62F1C" w:rsidRDefault="00F62F1C">
      <w:pPr>
        <w:kinsoku w:val="0"/>
        <w:overflowPunct w:val="0"/>
        <w:autoSpaceDE/>
        <w:autoSpaceDN/>
        <w:adjustRightInd/>
        <w:spacing w:before="251" w:line="229" w:lineRule="exact"/>
        <w:textAlignment w:val="baseline"/>
        <w:rPr>
          <w:rFonts w:ascii="Arial" w:hAnsi="Arial" w:cs="Arial"/>
          <w:spacing w:val="-4"/>
          <w:sz w:val="21"/>
          <w:szCs w:val="21"/>
        </w:rPr>
      </w:pPr>
      <w:r>
        <w:rPr>
          <w:rFonts w:ascii="Arial" w:hAnsi="Arial" w:cs="Arial"/>
          <w:spacing w:val="-4"/>
          <w:sz w:val="21"/>
          <w:szCs w:val="21"/>
        </w:rPr>
        <w:t>The runs of the model to be made are:</w:t>
      </w:r>
    </w:p>
    <w:p w14:paraId="6AC6EE2A" w14:textId="77777777" w:rsidR="00F62F1C" w:rsidRDefault="00F62F1C">
      <w:pPr>
        <w:numPr>
          <w:ilvl w:val="0"/>
          <w:numId w:val="2"/>
        </w:numPr>
        <w:kinsoku w:val="0"/>
        <w:overflowPunct w:val="0"/>
        <w:autoSpaceDE/>
        <w:autoSpaceDN/>
        <w:adjustRightInd/>
        <w:spacing w:before="4" w:line="255" w:lineRule="exact"/>
        <w:jc w:val="both"/>
        <w:textAlignment w:val="baseline"/>
        <w:rPr>
          <w:rFonts w:ascii="Arial" w:hAnsi="Arial" w:cs="Arial"/>
          <w:sz w:val="21"/>
          <w:szCs w:val="21"/>
        </w:rPr>
      </w:pPr>
      <w:r>
        <w:rPr>
          <w:rFonts w:ascii="Arial" w:hAnsi="Arial" w:cs="Arial"/>
          <w:sz w:val="21"/>
          <w:szCs w:val="21"/>
        </w:rPr>
        <w:t>All boundaries intact, all boundary capabilities are set to ‘Intact System’ as defined in the table above</w:t>
      </w:r>
    </w:p>
    <w:p w14:paraId="6CABADFA" w14:textId="77777777" w:rsidR="00F62F1C" w:rsidRDefault="00F62F1C">
      <w:pPr>
        <w:numPr>
          <w:ilvl w:val="0"/>
          <w:numId w:val="2"/>
        </w:numPr>
        <w:kinsoku w:val="0"/>
        <w:overflowPunct w:val="0"/>
        <w:autoSpaceDE/>
        <w:autoSpaceDN/>
        <w:adjustRightInd/>
        <w:spacing w:before="28" w:line="259" w:lineRule="exact"/>
        <w:jc w:val="both"/>
        <w:textAlignment w:val="baseline"/>
        <w:rPr>
          <w:rFonts w:ascii="Arial" w:hAnsi="Arial" w:cs="Arial"/>
          <w:sz w:val="21"/>
          <w:szCs w:val="21"/>
        </w:rPr>
      </w:pPr>
      <w:r>
        <w:rPr>
          <w:rFonts w:ascii="Arial" w:hAnsi="Arial" w:cs="Arial"/>
          <w:sz w:val="21"/>
          <w:szCs w:val="21"/>
        </w:rPr>
        <w:t>One run for each boundary with that boundary set to the ‘N-1’ capability as defined in the table above, and all other boundaries set to their ‘Intact System’ capability</w:t>
      </w:r>
    </w:p>
    <w:p w14:paraId="113E3F3E" w14:textId="77777777" w:rsidR="00F62F1C" w:rsidRDefault="00F62F1C">
      <w:pPr>
        <w:numPr>
          <w:ilvl w:val="0"/>
          <w:numId w:val="2"/>
        </w:numPr>
        <w:kinsoku w:val="0"/>
        <w:overflowPunct w:val="0"/>
        <w:autoSpaceDE/>
        <w:autoSpaceDN/>
        <w:adjustRightInd/>
        <w:spacing w:before="35" w:line="254" w:lineRule="exact"/>
        <w:jc w:val="both"/>
        <w:textAlignment w:val="baseline"/>
        <w:rPr>
          <w:rFonts w:ascii="Arial" w:hAnsi="Arial" w:cs="Arial"/>
          <w:sz w:val="21"/>
          <w:szCs w:val="21"/>
        </w:rPr>
      </w:pPr>
      <w:r>
        <w:rPr>
          <w:rFonts w:ascii="Arial" w:hAnsi="Arial" w:cs="Arial"/>
          <w:sz w:val="21"/>
          <w:szCs w:val="21"/>
        </w:rPr>
        <w:t>One run for each boundary with that boundary set to the ‘N-2’ capability as defined in the table above, and all other boundaries set to their ‘Intact System’ capability</w:t>
      </w:r>
    </w:p>
    <w:p w14:paraId="1C0CE4E6" w14:textId="77777777" w:rsidR="00F62F1C" w:rsidRDefault="00F62F1C">
      <w:pPr>
        <w:kinsoku w:val="0"/>
        <w:overflowPunct w:val="0"/>
        <w:autoSpaceDE/>
        <w:autoSpaceDN/>
        <w:adjustRightInd/>
        <w:spacing w:line="498" w:lineRule="exact"/>
        <w:ind w:left="360" w:right="720" w:hanging="360"/>
        <w:textAlignment w:val="baseline"/>
        <w:rPr>
          <w:rFonts w:ascii="Arial" w:hAnsi="Arial" w:cs="Arial"/>
          <w:sz w:val="22"/>
          <w:szCs w:val="22"/>
        </w:rPr>
      </w:pPr>
      <w:r>
        <w:rPr>
          <w:rFonts w:ascii="Arial" w:hAnsi="Arial" w:cs="Arial"/>
          <w:sz w:val="21"/>
          <w:szCs w:val="21"/>
        </w:rPr>
        <w:t xml:space="preserve">The number of runs required is therefore 2α+1, where α is the number of relevant boundaries. </w:t>
      </w:r>
      <w:r>
        <w:rPr>
          <w:rFonts w:ascii="Arial" w:hAnsi="Arial" w:cs="Arial"/>
          <w:sz w:val="22"/>
          <w:szCs w:val="22"/>
        </w:rPr>
        <w:t>4. Converting Annual Boundary Costs to Hourly B</w:t>
      </w:r>
      <w:r>
        <w:rPr>
          <w:rFonts w:ascii="Arial" w:hAnsi="Arial" w:cs="Arial"/>
          <w:sz w:val="14"/>
          <w:szCs w:val="14"/>
        </w:rPr>
        <w:t xml:space="preserve">y </w:t>
      </w:r>
      <w:r>
        <w:rPr>
          <w:rFonts w:ascii="Arial" w:hAnsi="Arial" w:cs="Arial"/>
          <w:sz w:val="22"/>
          <w:szCs w:val="22"/>
        </w:rPr>
        <w:t>Values</w:t>
      </w:r>
    </w:p>
    <w:p w14:paraId="35B607F3" w14:textId="77777777" w:rsidR="00F62F1C" w:rsidRDefault="00F62F1C">
      <w:pPr>
        <w:kinsoku w:val="0"/>
        <w:overflowPunct w:val="0"/>
        <w:autoSpaceDE/>
        <w:autoSpaceDN/>
        <w:adjustRightInd/>
        <w:spacing w:before="259" w:line="229" w:lineRule="exact"/>
        <w:ind w:right="72"/>
        <w:jc w:val="both"/>
        <w:textAlignment w:val="baseline"/>
        <w:rPr>
          <w:rFonts w:ascii="Arial" w:hAnsi="Arial" w:cs="Arial"/>
          <w:sz w:val="21"/>
          <w:szCs w:val="21"/>
        </w:rPr>
      </w:pPr>
      <w:r>
        <w:rPr>
          <w:rFonts w:ascii="Arial" w:hAnsi="Arial" w:cs="Arial"/>
          <w:sz w:val="21"/>
          <w:szCs w:val="21"/>
        </w:rPr>
        <w:t>Once the annual boundary costs are known the TOs can convert the hourly delta values between two network states. The TOs NARAs (Network Risk Annexes) outline how this is done:</w:t>
      </w:r>
    </w:p>
    <w:p w14:paraId="235BB831" w14:textId="77777777" w:rsidR="00F62F1C" w:rsidRDefault="00F62F1C">
      <w:pPr>
        <w:kinsoku w:val="0"/>
        <w:overflowPunct w:val="0"/>
        <w:autoSpaceDE/>
        <w:autoSpaceDN/>
        <w:adjustRightInd/>
        <w:spacing w:after="212" w:line="225" w:lineRule="exact"/>
        <w:textAlignment w:val="baseline"/>
        <w:rPr>
          <w:rFonts w:ascii="Arial" w:hAnsi="Arial" w:cs="Arial"/>
          <w:spacing w:val="-2"/>
          <w:sz w:val="21"/>
          <w:szCs w:val="21"/>
        </w:rPr>
      </w:pPr>
      <w:r>
        <w:rPr>
          <w:rFonts w:ascii="Arial" w:hAnsi="Arial" w:cs="Arial"/>
          <w:i/>
          <w:iCs/>
          <w:spacing w:val="-2"/>
          <w:sz w:val="21"/>
          <w:szCs w:val="21"/>
        </w:rPr>
        <w:t>B</w:t>
      </w:r>
      <w:r>
        <w:rPr>
          <w:rFonts w:ascii="Arial" w:hAnsi="Arial" w:cs="Arial"/>
          <w:i/>
          <w:iCs/>
          <w:spacing w:val="-2"/>
          <w:sz w:val="13"/>
          <w:szCs w:val="13"/>
        </w:rPr>
        <w:t xml:space="preserve">Y </w:t>
      </w:r>
      <w:r>
        <w:rPr>
          <w:rFonts w:ascii="Arial" w:hAnsi="Arial" w:cs="Arial"/>
          <w:spacing w:val="-2"/>
          <w:sz w:val="21"/>
          <w:szCs w:val="21"/>
        </w:rPr>
        <w:t xml:space="preserve">and </w:t>
      </w:r>
      <w:r>
        <w:rPr>
          <w:rFonts w:ascii="Arial" w:hAnsi="Arial" w:cs="Arial"/>
          <w:i/>
          <w:iCs/>
          <w:spacing w:val="-2"/>
          <w:sz w:val="21"/>
          <w:szCs w:val="21"/>
        </w:rPr>
        <w:t>B</w:t>
      </w:r>
      <w:r>
        <w:rPr>
          <w:rFonts w:ascii="Arial" w:hAnsi="Arial" w:cs="Arial"/>
          <w:i/>
          <w:iCs/>
          <w:spacing w:val="-2"/>
          <w:sz w:val="13"/>
          <w:szCs w:val="13"/>
        </w:rPr>
        <w:t xml:space="preserve">Y+1 </w:t>
      </w:r>
      <w:r>
        <w:rPr>
          <w:rFonts w:ascii="Arial" w:hAnsi="Arial" w:cs="Arial"/>
          <w:spacing w:val="-2"/>
          <w:sz w:val="21"/>
          <w:szCs w:val="21"/>
        </w:rPr>
        <w:t>are calculated for each relevant boundary as follows:</w:t>
      </w:r>
    </w:p>
    <w:p w14:paraId="10B5EB26" w14:textId="77777777" w:rsidR="00F62F1C" w:rsidRDefault="00F62F1C">
      <w:pPr>
        <w:widowControl/>
        <w:rPr>
          <w:sz w:val="24"/>
          <w:szCs w:val="24"/>
        </w:rPr>
        <w:sectPr w:rsidR="00F62F1C">
          <w:pgSz w:w="11904" w:h="16834"/>
          <w:pgMar w:top="1420" w:right="1397" w:bottom="1418" w:left="1427" w:header="720" w:footer="720" w:gutter="0"/>
          <w:cols w:space="720"/>
          <w:noEndnote/>
        </w:sectPr>
      </w:pPr>
    </w:p>
    <w:p w14:paraId="2E0ABEE3" w14:textId="7867D706" w:rsidR="00F62F1C" w:rsidRDefault="003E6276">
      <w:pPr>
        <w:kinsoku w:val="0"/>
        <w:overflowPunct w:val="0"/>
        <w:autoSpaceDE/>
        <w:autoSpaceDN/>
        <w:adjustRightInd/>
        <w:spacing w:before="1366" w:line="288" w:lineRule="exact"/>
        <w:textAlignment w:val="baseline"/>
        <w:rPr>
          <w:sz w:val="24"/>
          <w:szCs w:val="24"/>
        </w:rPr>
      </w:pPr>
      <w:r>
        <w:rPr>
          <w:noProof/>
        </w:rPr>
        <mc:AlternateContent>
          <mc:Choice Requires="wps">
            <w:drawing>
              <wp:anchor distT="0" distB="0" distL="0" distR="0" simplePos="0" relativeHeight="251658240" behindDoc="1" locked="0" layoutInCell="0" allowOverlap="1" wp14:anchorId="45F623FE" wp14:editId="1ED1F9C6">
                <wp:simplePos x="0" y="0"/>
                <wp:positionH relativeFrom="column">
                  <wp:posOffset>588645</wp:posOffset>
                </wp:positionH>
                <wp:positionV relativeFrom="paragraph">
                  <wp:posOffset>0</wp:posOffset>
                </wp:positionV>
                <wp:extent cx="4544695" cy="3968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4695" cy="3968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EB96CB" w14:textId="77777777" w:rsidR="00F62F1C" w:rsidRDefault="00F62F1C">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F623FE" id="_x0000_t202" coordsize="21600,21600" o:spt="202" path="m,l,21600r21600,l21600,xe">
                <v:stroke joinstyle="miter"/>
                <v:path gradientshapeok="t" o:connecttype="rect"/>
              </v:shapetype>
              <v:shape id="Text Box 2" o:spid="_x0000_s1026" type="#_x0000_t202" style="position:absolute;margin-left:46.35pt;margin-top:0;width:357.85pt;height:31.2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" o:allowincell="f" stroked="f">
                <v:fill opacity="0"/>
                <v:textbox inset="0,0,0,0">
                  <w:txbxContent>
                    <w:p w14:paraId="1CEB96CB" w14:textId="77777777" w:rsidR="00F62F1C" w:rsidRDefault="00F62F1C">
                      <w:pPr>
                        <w:kinsoku w:val="0"/>
                        <w:overflowPunct w:val="0"/>
                        <w:autoSpaceDE/>
                        <w:autoSpaceDN/>
                        <w:adjustRightInd/>
                        <w:textAlignment w:val="baseline"/>
                        <w:rPr>
                          <w:sz w:val="24"/>
                          <w:szCs w:val="24"/>
                        </w:rPr>
                      </w:pPr>
                    </w:p>
                  </w:txbxContent>
                </v:textbox>
              </v:shape>
            </w:pict>
          </mc:Fallback>
        </mc:AlternateContent>
      </w:r>
      <w:r>
        <w:rPr>
          <w:noProof/>
        </w:rPr>
        <mc:AlternateContent>
          <mc:Choice Requires="wps">
            <w:drawing>
              <wp:anchor distT="0" distB="0" distL="0" distR="0" simplePos="0" relativeHeight="251659264" behindDoc="1" locked="0" layoutInCell="0" allowOverlap="1" wp14:anchorId="0ECFAEAE" wp14:editId="4BCE77B9">
                <wp:simplePos x="0" y="0"/>
                <wp:positionH relativeFrom="column">
                  <wp:posOffset>540385</wp:posOffset>
                </wp:positionH>
                <wp:positionV relativeFrom="paragraph">
                  <wp:posOffset>508635</wp:posOffset>
                </wp:positionV>
                <wp:extent cx="4684395" cy="405765"/>
                <wp:effectExtent l="0" t="0" r="0" b="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4395" cy="40576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91EB11" w14:textId="77777777" w:rsidR="00F62F1C" w:rsidRDefault="00F62F1C">
                            <w:pPr>
                              <w:kinsoku w:val="0"/>
                              <w:overflowPunct w:val="0"/>
                              <w:autoSpaceDE/>
                              <w:autoSpaceDN/>
                              <w:adjustRightInd/>
                              <w:textAlignment w:val="baseline"/>
                              <w:rPr>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FAEAE" id="Text Box 3" o:spid="_x0000_s1027" type="#_x0000_t202" style="position:absolute;margin-left:42.55pt;margin-top:40.05pt;width:368.85pt;height:31.95pt;z-index:-25165721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" o:allowincell="f" stroked="f">
                <v:fill opacity="0"/>
                <v:textbox inset="0,0,0,0">
                  <w:txbxContent>
                    <w:p w14:paraId="6C91EB11" w14:textId="77777777" w:rsidR="00F62F1C" w:rsidRDefault="00F62F1C">
                      <w:pPr>
                        <w:kinsoku w:val="0"/>
                        <w:overflowPunct w:val="0"/>
                        <w:autoSpaceDE/>
                        <w:autoSpaceDN/>
                        <w:adjustRightInd/>
                        <w:textAlignment w:val="baseline"/>
                        <w:rPr>
                          <w:sz w:val="24"/>
                          <w:szCs w:val="24"/>
                        </w:rPr>
                      </w:pPr>
                    </w:p>
                  </w:txbxContent>
                </v:textbox>
              </v:shape>
            </w:pict>
          </mc:Fallback>
        </mc:AlternateContent>
      </w:r>
      <w:r>
        <w:rPr>
          <w:noProof/>
        </w:rPr>
        <mc:AlternateContent>
          <mc:Choice Requires="wps">
            <w:drawing>
              <wp:anchor distT="0" distB="0" distL="0" distR="0" simplePos="0" relativeHeight="251660288" behindDoc="0" locked="0" layoutInCell="0" allowOverlap="1" wp14:anchorId="506CEFCC" wp14:editId="7BBB40D9">
                <wp:simplePos x="0" y="0"/>
                <wp:positionH relativeFrom="column">
                  <wp:posOffset>588645</wp:posOffset>
                </wp:positionH>
                <wp:positionV relativeFrom="paragraph">
                  <wp:posOffset>238760</wp:posOffset>
                </wp:positionV>
                <wp:extent cx="2621280" cy="15811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1280" cy="1581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F60CDF" w14:textId="77777777" w:rsidR="00F62F1C" w:rsidRDefault="00F62F1C">
                            <w:pPr>
                              <w:tabs>
                                <w:tab w:val="right" w:pos="4104"/>
                              </w:tabs>
                              <w:kinsoku w:val="0"/>
                              <w:overflowPunct w:val="0"/>
                              <w:autoSpaceDE/>
                              <w:autoSpaceDN/>
                              <w:adjustRightInd/>
                              <w:spacing w:after="62" w:line="331" w:lineRule="exact"/>
                              <w:textAlignment w:val="baseline"/>
                              <w:rPr>
                                <w:rFonts w:ascii="Bookman Old Style" w:hAnsi="Bookman Old Style" w:cs="Bookman Old Style"/>
                                <w:i/>
                                <w:iCs/>
                                <w:sz w:val="23"/>
                                <w:szCs w:val="23"/>
                              </w:rPr>
                            </w:pPr>
                            <w:r>
                              <w:rPr>
                                <w:rFonts w:ascii="Bookman Old Style" w:hAnsi="Bookman Old Style" w:cs="Bookman Old Style"/>
                                <w:i/>
                                <w:iCs/>
                                <w:sz w:val="23"/>
                                <w:szCs w:val="23"/>
                              </w:rPr>
                              <w:t>B</w:t>
                            </w:r>
                            <w:r>
                              <w:rPr>
                                <w:rFonts w:ascii="Cambria Math" w:hAnsi="Cambria Math" w:cs="Cambria Math"/>
                                <w:i/>
                                <w:iCs/>
                              </w:rPr>
                              <w:t>𝑌</w:t>
                            </w:r>
                            <w:r>
                              <w:rPr>
                                <w:rFonts w:ascii="Bookman Old Style" w:hAnsi="Bookman Old Style" w:cs="Bookman Old Style"/>
                                <w:i/>
                                <w:iCs/>
                                <w:sz w:val="23"/>
                                <w:szCs w:val="23"/>
                              </w:rPr>
                              <w:t>=</w:t>
                            </w:r>
                            <w:r>
                              <w:rPr>
                                <w:rFonts w:ascii="Bookman Old Style" w:hAnsi="Bookman Old Style" w:cs="Bookman Old Style"/>
                                <w:i/>
                                <w:iCs/>
                                <w:sz w:val="23"/>
                                <w:szCs w:val="23"/>
                              </w:rPr>
                              <w:tab/>
                              <w:t>8760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6CEFCC" id="Text Box 4" o:spid="_x0000_s1028" type="#_x0000_t202" style="position:absolute;margin-left:46.35pt;margin-top:18.8pt;width:206.4pt;height:12.45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" o:allowincell="f" stroked="f">
                <v:fill opacity="0"/>
                <v:textbox inset="0,0,0,0">
                  <w:txbxContent>
                    <w:p w14:paraId="0AF60CDF" w14:textId="77777777" w:rsidR="00F62F1C" w:rsidRDefault="00F62F1C">
                      <w:pPr>
                        <w:tabs>
                          <w:tab w:val="right" w:pos="4104"/>
                        </w:tabs>
                        <w:kinsoku w:val="0"/>
                        <w:overflowPunct w:val="0"/>
                        <w:autoSpaceDE/>
                        <w:autoSpaceDN/>
                        <w:adjustRightInd/>
                        <w:spacing w:after="62" w:line="331" w:lineRule="exact"/>
                        <w:textAlignment w:val="baseline"/>
                        <w:rPr>
                          <w:rFonts w:ascii="Bookman Old Style" w:hAnsi="Bookman Old Style" w:cs="Bookman Old Style"/>
                          <w:i/>
                          <w:iCs/>
                          <w:sz w:val="23"/>
                          <w:szCs w:val="23"/>
                        </w:rPr>
                      </w:pPr>
                      <w:r>
                        <w:rPr>
                          <w:rFonts w:ascii="Bookman Old Style" w:hAnsi="Bookman Old Style" w:cs="Bookman Old Style"/>
                          <w:i/>
                          <w:iCs/>
                          <w:sz w:val="23"/>
                          <w:szCs w:val="23"/>
                        </w:rPr>
                        <w:t>B</w:t>
                      </w:r>
                      <w:r>
                        <w:rPr>
                          <w:rFonts w:ascii="Cambria Math" w:hAnsi="Cambria Math" w:cs="Cambria Math"/>
                          <w:i/>
                          <w:iCs/>
                        </w:rPr>
                        <w:t>𝑌</w:t>
                      </w:r>
                      <w:r>
                        <w:rPr>
                          <w:rFonts w:ascii="Bookman Old Style" w:hAnsi="Bookman Old Style" w:cs="Bookman Old Style"/>
                          <w:i/>
                          <w:iCs/>
                          <w:sz w:val="23"/>
                          <w:szCs w:val="23"/>
                        </w:rPr>
                        <w:t>=</w:t>
                      </w:r>
                      <w:r>
                        <w:rPr>
                          <w:rFonts w:ascii="Bookman Old Style" w:hAnsi="Bookman Old Style" w:cs="Bookman Old Style"/>
                          <w:i/>
                          <w:iCs/>
                          <w:sz w:val="23"/>
                          <w:szCs w:val="23"/>
                        </w:rPr>
                        <w:tab/>
                        <w:t>8760</w:t>
                      </w:r>
                    </w:p>
                  </w:txbxContent>
                </v:textbox>
              </v:shape>
            </w:pict>
          </mc:Fallback>
        </mc:AlternateContent>
      </w:r>
      <w:r>
        <w:rPr>
          <w:noProof/>
        </w:rPr>
        <mc:AlternateContent>
          <mc:Choice Requires="wps">
            <w:drawing>
              <wp:anchor distT="0" distB="0" distL="0" distR="0" simplePos="0" relativeHeight="251661312" behindDoc="0" locked="0" layoutInCell="0" allowOverlap="1" wp14:anchorId="7E3853DA" wp14:editId="152EBD75">
                <wp:simplePos x="0" y="0"/>
                <wp:positionH relativeFrom="column">
                  <wp:posOffset>979170</wp:posOffset>
                </wp:positionH>
                <wp:positionV relativeFrom="paragraph">
                  <wp:posOffset>0</wp:posOffset>
                </wp:positionV>
                <wp:extent cx="4154170" cy="175895"/>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54170" cy="175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8848C9" w14:textId="77777777" w:rsidR="00F62F1C" w:rsidRDefault="00F62F1C">
                            <w:pPr>
                              <w:kinsoku w:val="0"/>
                              <w:overflowPunct w:val="0"/>
                              <w:autoSpaceDE/>
                              <w:autoSpaceDN/>
                              <w:adjustRightInd/>
                              <w:spacing w:line="265" w:lineRule="exact"/>
                              <w:textAlignment w:val="baseline"/>
                              <w:rPr>
                                <w:rFonts w:ascii="Bookman Old Style" w:hAnsi="Bookman Old Style" w:cs="Bookman Old Style"/>
                                <w:i/>
                                <w:iCs/>
                                <w:spacing w:val="5"/>
                                <w:sz w:val="23"/>
                                <w:szCs w:val="23"/>
                              </w:rPr>
                            </w:pPr>
                            <w:r>
                              <w:rPr>
                                <w:rFonts w:ascii="Bookman Old Style" w:hAnsi="Bookman Old Style" w:cs="Bookman Old Style"/>
                                <w:i/>
                                <w:iCs/>
                                <w:spacing w:val="5"/>
                                <w:sz w:val="23"/>
                                <w:szCs w:val="23"/>
                              </w:rPr>
                              <w:t xml:space="preserve">[(annual cost </w:t>
                            </w:r>
                            <w:r>
                              <w:rPr>
                                <w:rFonts w:ascii="Cambria Math" w:hAnsi="Cambria Math" w:cs="Cambria Math"/>
                                <w:i/>
                                <w:iCs/>
                                <w:spacing w:val="5"/>
                                <w:sz w:val="23"/>
                                <w:szCs w:val="23"/>
                              </w:rPr>
                              <w:t>𝑓</w:t>
                            </w:r>
                            <w:r>
                              <w:rPr>
                                <w:rFonts w:ascii="Bookman Old Style" w:hAnsi="Bookman Old Style" w:cs="Bookman Old Style"/>
                                <w:i/>
                                <w:iCs/>
                                <w:spacing w:val="5"/>
                                <w:sz w:val="23"/>
                                <w:szCs w:val="23"/>
                              </w:rPr>
                              <w:t xml:space="preserve">or </w:t>
                            </w:r>
                            <w:r>
                              <w:rPr>
                                <w:rFonts w:ascii="Cambria Math" w:hAnsi="Cambria Math" w:cs="Cambria Math"/>
                                <w:i/>
                                <w:iCs/>
                                <w:spacing w:val="5"/>
                                <w:sz w:val="23"/>
                                <w:szCs w:val="23"/>
                              </w:rPr>
                              <w:t>𝑏</w:t>
                            </w:r>
                            <w:r>
                              <w:rPr>
                                <w:rFonts w:ascii="Bookman Old Style" w:hAnsi="Bookman Old Style" w:cs="Bookman Old Style"/>
                                <w:i/>
                                <w:iCs/>
                                <w:spacing w:val="5"/>
                                <w:sz w:val="23"/>
                                <w:szCs w:val="23"/>
                              </w:rPr>
                              <w:t>oundar</w:t>
                            </w:r>
                            <w:r>
                              <w:rPr>
                                <w:rFonts w:ascii="Cambria Math" w:hAnsi="Cambria Math" w:cs="Cambria Math"/>
                                <w:i/>
                                <w:iCs/>
                                <w:spacing w:val="5"/>
                                <w:sz w:val="23"/>
                                <w:szCs w:val="23"/>
                              </w:rPr>
                              <w:t>𝑦</w:t>
                            </w:r>
                            <w:r>
                              <w:rPr>
                                <w:rFonts w:ascii="Bookman Old Style" w:hAnsi="Bookman Old Style" w:cs="Bookman Old Style"/>
                                <w:i/>
                                <w:iCs/>
                                <w:spacing w:val="5"/>
                                <w:sz w:val="23"/>
                                <w:szCs w:val="23"/>
                              </w:rPr>
                              <w:t xml:space="preserve"> at N − 1) − (annual Intact cost)]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853DA" id="Text Box 5" o:spid="_x0000_s1029" type="#_x0000_t202" style="position:absolute;margin-left:77.1pt;margin-top:0;width:327.1pt;height:13.85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" o:allowincell="f" stroked="f">
                <v:fill opacity="0"/>
                <v:textbox inset="0,0,0,0">
                  <w:txbxContent>
                    <w:p w14:paraId="088848C9" w14:textId="77777777" w:rsidR="00F62F1C" w:rsidRDefault="00F62F1C">
                      <w:pPr>
                        <w:kinsoku w:val="0"/>
                        <w:overflowPunct w:val="0"/>
                        <w:autoSpaceDE/>
                        <w:autoSpaceDN/>
                        <w:adjustRightInd/>
                        <w:spacing w:line="265" w:lineRule="exact"/>
                        <w:textAlignment w:val="baseline"/>
                        <w:rPr>
                          <w:rFonts w:ascii="Bookman Old Style" w:hAnsi="Bookman Old Style" w:cs="Bookman Old Style"/>
                          <w:i/>
                          <w:iCs/>
                          <w:spacing w:val="5"/>
                          <w:sz w:val="23"/>
                          <w:szCs w:val="23"/>
                        </w:rPr>
                      </w:pPr>
                      <w:r>
                        <w:rPr>
                          <w:rFonts w:ascii="Bookman Old Style" w:hAnsi="Bookman Old Style" w:cs="Bookman Old Style"/>
                          <w:i/>
                          <w:iCs/>
                          <w:spacing w:val="5"/>
                          <w:sz w:val="23"/>
                          <w:szCs w:val="23"/>
                        </w:rPr>
                        <w:t xml:space="preserve">[(annual cost </w:t>
                      </w:r>
                      <w:r>
                        <w:rPr>
                          <w:rFonts w:ascii="Cambria Math" w:hAnsi="Cambria Math" w:cs="Cambria Math"/>
                          <w:i/>
                          <w:iCs/>
                          <w:spacing w:val="5"/>
                          <w:sz w:val="23"/>
                          <w:szCs w:val="23"/>
                        </w:rPr>
                        <w:t>𝑓</w:t>
                      </w:r>
                      <w:r>
                        <w:rPr>
                          <w:rFonts w:ascii="Bookman Old Style" w:hAnsi="Bookman Old Style" w:cs="Bookman Old Style"/>
                          <w:i/>
                          <w:iCs/>
                          <w:spacing w:val="5"/>
                          <w:sz w:val="23"/>
                          <w:szCs w:val="23"/>
                        </w:rPr>
                        <w:t xml:space="preserve">or </w:t>
                      </w:r>
                      <w:r>
                        <w:rPr>
                          <w:rFonts w:ascii="Cambria Math" w:hAnsi="Cambria Math" w:cs="Cambria Math"/>
                          <w:i/>
                          <w:iCs/>
                          <w:spacing w:val="5"/>
                          <w:sz w:val="23"/>
                          <w:szCs w:val="23"/>
                        </w:rPr>
                        <w:t>𝑏</w:t>
                      </w:r>
                      <w:r>
                        <w:rPr>
                          <w:rFonts w:ascii="Bookman Old Style" w:hAnsi="Bookman Old Style" w:cs="Bookman Old Style"/>
                          <w:i/>
                          <w:iCs/>
                          <w:spacing w:val="5"/>
                          <w:sz w:val="23"/>
                          <w:szCs w:val="23"/>
                        </w:rPr>
                        <w:t>oundar</w:t>
                      </w:r>
                      <w:r>
                        <w:rPr>
                          <w:rFonts w:ascii="Cambria Math" w:hAnsi="Cambria Math" w:cs="Cambria Math"/>
                          <w:i/>
                          <w:iCs/>
                          <w:spacing w:val="5"/>
                          <w:sz w:val="23"/>
                          <w:szCs w:val="23"/>
                        </w:rPr>
                        <w:t>𝑦</w:t>
                      </w:r>
                      <w:r>
                        <w:rPr>
                          <w:rFonts w:ascii="Bookman Old Style" w:hAnsi="Bookman Old Style" w:cs="Bookman Old Style"/>
                          <w:i/>
                          <w:iCs/>
                          <w:spacing w:val="5"/>
                          <w:sz w:val="23"/>
                          <w:szCs w:val="23"/>
                        </w:rPr>
                        <w:t xml:space="preserve"> at N − 1) − (annual Intact cost)]</w:t>
                      </w:r>
                    </w:p>
                  </w:txbxContent>
                </v:textbox>
              </v:shape>
            </w:pict>
          </mc:Fallback>
        </mc:AlternateContent>
      </w:r>
      <w:r>
        <w:rPr>
          <w:noProof/>
        </w:rPr>
        <mc:AlternateContent>
          <mc:Choice Requires="wps">
            <w:drawing>
              <wp:anchor distT="0" distB="0" distL="0" distR="0" simplePos="0" relativeHeight="251662336" behindDoc="0" locked="0" layoutInCell="0" allowOverlap="1" wp14:anchorId="51F5BDDE" wp14:editId="2EC001C9">
                <wp:simplePos x="0" y="0"/>
                <wp:positionH relativeFrom="column">
                  <wp:posOffset>540385</wp:posOffset>
                </wp:positionH>
                <wp:positionV relativeFrom="paragraph">
                  <wp:posOffset>748030</wp:posOffset>
                </wp:positionV>
                <wp:extent cx="2760980" cy="154940"/>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0980" cy="1549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44C8D5" w14:textId="77777777" w:rsidR="00F62F1C" w:rsidRDefault="00F62F1C">
                            <w:pPr>
                              <w:tabs>
                                <w:tab w:val="right" w:pos="4320"/>
                              </w:tabs>
                              <w:kinsoku w:val="0"/>
                              <w:overflowPunct w:val="0"/>
                              <w:autoSpaceDE/>
                              <w:autoSpaceDN/>
                              <w:adjustRightInd/>
                              <w:spacing w:after="66" w:line="336" w:lineRule="exact"/>
                              <w:textAlignment w:val="baseline"/>
                              <w:rPr>
                                <w:rFonts w:ascii="Bookman Old Style" w:hAnsi="Bookman Old Style" w:cs="Bookman Old Style"/>
                                <w:i/>
                                <w:iCs/>
                                <w:sz w:val="23"/>
                                <w:szCs w:val="23"/>
                              </w:rPr>
                            </w:pPr>
                            <w:r>
                              <w:rPr>
                                <w:rFonts w:ascii="Bookman Old Style" w:hAnsi="Bookman Old Style" w:cs="Bookman Old Style"/>
                                <w:i/>
                                <w:iCs/>
                                <w:sz w:val="23"/>
                                <w:szCs w:val="23"/>
                              </w:rPr>
                              <w:t>B</w:t>
                            </w:r>
                            <w:r>
                              <w:rPr>
                                <w:rFonts w:ascii="Cambria Math" w:hAnsi="Cambria Math" w:cs="Cambria Math"/>
                                <w:i/>
                                <w:iCs/>
                              </w:rPr>
                              <w:t>𝑌</w:t>
                            </w:r>
                            <w:r>
                              <w:rPr>
                                <w:rFonts w:ascii="Bookman Old Style" w:hAnsi="Bookman Old Style" w:cs="Bookman Old Style"/>
                                <w:i/>
                                <w:iCs/>
                              </w:rPr>
                              <w:t xml:space="preserve">+1 </w:t>
                            </w:r>
                            <w:r>
                              <w:rPr>
                                <w:rFonts w:ascii="Bookman Old Style" w:hAnsi="Bookman Old Style" w:cs="Bookman Old Style"/>
                                <w:i/>
                                <w:iCs/>
                                <w:sz w:val="23"/>
                                <w:szCs w:val="23"/>
                              </w:rPr>
                              <w:t>=</w:t>
                            </w:r>
                            <w:r>
                              <w:rPr>
                                <w:rFonts w:ascii="Bookman Old Style" w:hAnsi="Bookman Old Style" w:cs="Bookman Old Style"/>
                                <w:i/>
                                <w:iCs/>
                                <w:sz w:val="23"/>
                                <w:szCs w:val="23"/>
                              </w:rPr>
                              <w:tab/>
                              <w:t>8760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F5BDDE" id="Text Box 6" o:spid="_x0000_s1030" type="#_x0000_t202" style="position:absolute;margin-left:42.55pt;margin-top:58.9pt;width:217.4pt;height:12.2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" o:allowincell="f" stroked="f">
                <v:fill opacity="0"/>
                <v:textbox inset="0,0,0,0">
                  <w:txbxContent>
                    <w:p w14:paraId="5D44C8D5" w14:textId="77777777" w:rsidR="00F62F1C" w:rsidRDefault="00F62F1C">
                      <w:pPr>
                        <w:tabs>
                          <w:tab w:val="right" w:pos="4320"/>
                        </w:tabs>
                        <w:kinsoku w:val="0"/>
                        <w:overflowPunct w:val="0"/>
                        <w:autoSpaceDE/>
                        <w:autoSpaceDN/>
                        <w:adjustRightInd/>
                        <w:spacing w:after="66" w:line="336" w:lineRule="exact"/>
                        <w:textAlignment w:val="baseline"/>
                        <w:rPr>
                          <w:rFonts w:ascii="Bookman Old Style" w:hAnsi="Bookman Old Style" w:cs="Bookman Old Style"/>
                          <w:i/>
                          <w:iCs/>
                          <w:sz w:val="23"/>
                          <w:szCs w:val="23"/>
                        </w:rPr>
                      </w:pPr>
                      <w:r>
                        <w:rPr>
                          <w:rFonts w:ascii="Bookman Old Style" w:hAnsi="Bookman Old Style" w:cs="Bookman Old Style"/>
                          <w:i/>
                          <w:iCs/>
                          <w:sz w:val="23"/>
                          <w:szCs w:val="23"/>
                        </w:rPr>
                        <w:t>B</w:t>
                      </w:r>
                      <w:r>
                        <w:rPr>
                          <w:rFonts w:ascii="Cambria Math" w:hAnsi="Cambria Math" w:cs="Cambria Math"/>
                          <w:i/>
                          <w:iCs/>
                        </w:rPr>
                        <w:t>𝑌</w:t>
                      </w:r>
                      <w:r>
                        <w:rPr>
                          <w:rFonts w:ascii="Bookman Old Style" w:hAnsi="Bookman Old Style" w:cs="Bookman Old Style"/>
                          <w:i/>
                          <w:iCs/>
                        </w:rPr>
                        <w:t xml:space="preserve">+1 </w:t>
                      </w:r>
                      <w:r>
                        <w:rPr>
                          <w:rFonts w:ascii="Bookman Old Style" w:hAnsi="Bookman Old Style" w:cs="Bookman Old Style"/>
                          <w:i/>
                          <w:iCs/>
                          <w:sz w:val="23"/>
                          <w:szCs w:val="23"/>
                        </w:rPr>
                        <w:t>=</w:t>
                      </w:r>
                      <w:r>
                        <w:rPr>
                          <w:rFonts w:ascii="Bookman Old Style" w:hAnsi="Bookman Old Style" w:cs="Bookman Old Style"/>
                          <w:i/>
                          <w:iCs/>
                          <w:sz w:val="23"/>
                          <w:szCs w:val="23"/>
                        </w:rPr>
                        <w:tab/>
                        <w:t>8760</w:t>
                      </w:r>
                    </w:p>
                  </w:txbxContent>
                </v:textbox>
              </v:shape>
            </w:pict>
          </mc:Fallback>
        </mc:AlternateContent>
      </w:r>
      <w:r>
        <w:rPr>
          <w:noProof/>
        </w:rPr>
        <mc:AlternateContent>
          <mc:Choice Requires="wps">
            <w:drawing>
              <wp:anchor distT="0" distB="0" distL="0" distR="0" simplePos="0" relativeHeight="251663360" behindDoc="0" locked="0" layoutInCell="0" allowOverlap="1" wp14:anchorId="5B81C83C" wp14:editId="62F4D9B9">
                <wp:simplePos x="0" y="0"/>
                <wp:positionH relativeFrom="column">
                  <wp:posOffset>1058545</wp:posOffset>
                </wp:positionH>
                <wp:positionV relativeFrom="paragraph">
                  <wp:posOffset>508635</wp:posOffset>
                </wp:positionV>
                <wp:extent cx="4166235" cy="175895"/>
                <wp:effectExtent l="0"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66235" cy="1758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3C6C9D" w14:textId="77777777" w:rsidR="00F62F1C" w:rsidRDefault="00F62F1C">
                            <w:pPr>
                              <w:kinsoku w:val="0"/>
                              <w:overflowPunct w:val="0"/>
                              <w:autoSpaceDE/>
                              <w:autoSpaceDN/>
                              <w:adjustRightInd/>
                              <w:spacing w:line="271" w:lineRule="exact"/>
                              <w:textAlignment w:val="baseline"/>
                              <w:rPr>
                                <w:rFonts w:ascii="Bookman Old Style" w:hAnsi="Bookman Old Style" w:cs="Bookman Old Style"/>
                                <w:i/>
                                <w:iCs/>
                                <w:spacing w:val="5"/>
                                <w:sz w:val="23"/>
                                <w:szCs w:val="23"/>
                              </w:rPr>
                            </w:pPr>
                            <w:r>
                              <w:rPr>
                                <w:rFonts w:ascii="Bookman Old Style" w:hAnsi="Bookman Old Style" w:cs="Bookman Old Style"/>
                                <w:i/>
                                <w:iCs/>
                                <w:spacing w:val="5"/>
                                <w:sz w:val="23"/>
                                <w:szCs w:val="23"/>
                              </w:rPr>
                              <w:t xml:space="preserve">[(annual cost </w:t>
                            </w:r>
                            <w:r>
                              <w:rPr>
                                <w:rFonts w:ascii="Cambria Math" w:hAnsi="Cambria Math" w:cs="Cambria Math"/>
                                <w:i/>
                                <w:iCs/>
                                <w:spacing w:val="5"/>
                                <w:sz w:val="23"/>
                                <w:szCs w:val="23"/>
                              </w:rPr>
                              <w:t>𝑓</w:t>
                            </w:r>
                            <w:r>
                              <w:rPr>
                                <w:rFonts w:ascii="Bookman Old Style" w:hAnsi="Bookman Old Style" w:cs="Bookman Old Style"/>
                                <w:i/>
                                <w:iCs/>
                                <w:spacing w:val="5"/>
                                <w:sz w:val="23"/>
                                <w:szCs w:val="23"/>
                              </w:rPr>
                              <w:t xml:space="preserve">or </w:t>
                            </w:r>
                            <w:r>
                              <w:rPr>
                                <w:rFonts w:ascii="Cambria Math" w:hAnsi="Cambria Math" w:cs="Cambria Math"/>
                                <w:i/>
                                <w:iCs/>
                                <w:spacing w:val="5"/>
                                <w:sz w:val="23"/>
                                <w:szCs w:val="23"/>
                              </w:rPr>
                              <w:t>𝑏</w:t>
                            </w:r>
                            <w:r>
                              <w:rPr>
                                <w:rFonts w:ascii="Bookman Old Style" w:hAnsi="Bookman Old Style" w:cs="Bookman Old Style"/>
                                <w:i/>
                                <w:iCs/>
                                <w:spacing w:val="5"/>
                                <w:sz w:val="23"/>
                                <w:szCs w:val="23"/>
                              </w:rPr>
                              <w:t>oundar</w:t>
                            </w:r>
                            <w:r>
                              <w:rPr>
                                <w:rFonts w:ascii="Cambria Math" w:hAnsi="Cambria Math" w:cs="Cambria Math"/>
                                <w:i/>
                                <w:iCs/>
                                <w:spacing w:val="5"/>
                                <w:sz w:val="23"/>
                                <w:szCs w:val="23"/>
                              </w:rPr>
                              <w:t>𝑦</w:t>
                            </w:r>
                            <w:r>
                              <w:rPr>
                                <w:rFonts w:ascii="Bookman Old Style" w:hAnsi="Bookman Old Style" w:cs="Bookman Old Style"/>
                                <w:i/>
                                <w:iCs/>
                                <w:spacing w:val="5"/>
                                <w:sz w:val="23"/>
                                <w:szCs w:val="23"/>
                              </w:rPr>
                              <w:t xml:space="preserve"> at N − 2) − (annual Intact cost)]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1C83C" id="Text Box 7" o:spid="_x0000_s1031" type="#_x0000_t202" style="position:absolute;margin-left:83.35pt;margin-top:40.05pt;width:328.05pt;height:13.8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" o:allowincell="f" stroked="f">
                <v:fill opacity="0"/>
                <v:textbox inset="0,0,0,0">
                  <w:txbxContent>
                    <w:p w14:paraId="5D3C6C9D" w14:textId="77777777" w:rsidR="00F62F1C" w:rsidRDefault="00F62F1C">
                      <w:pPr>
                        <w:kinsoku w:val="0"/>
                        <w:overflowPunct w:val="0"/>
                        <w:autoSpaceDE/>
                        <w:autoSpaceDN/>
                        <w:adjustRightInd/>
                        <w:spacing w:line="271" w:lineRule="exact"/>
                        <w:textAlignment w:val="baseline"/>
                        <w:rPr>
                          <w:rFonts w:ascii="Bookman Old Style" w:hAnsi="Bookman Old Style" w:cs="Bookman Old Style"/>
                          <w:i/>
                          <w:iCs/>
                          <w:spacing w:val="5"/>
                          <w:sz w:val="23"/>
                          <w:szCs w:val="23"/>
                        </w:rPr>
                      </w:pPr>
                      <w:r>
                        <w:rPr>
                          <w:rFonts w:ascii="Bookman Old Style" w:hAnsi="Bookman Old Style" w:cs="Bookman Old Style"/>
                          <w:i/>
                          <w:iCs/>
                          <w:spacing w:val="5"/>
                          <w:sz w:val="23"/>
                          <w:szCs w:val="23"/>
                        </w:rPr>
                        <w:t xml:space="preserve">[(annual cost </w:t>
                      </w:r>
                      <w:r>
                        <w:rPr>
                          <w:rFonts w:ascii="Cambria Math" w:hAnsi="Cambria Math" w:cs="Cambria Math"/>
                          <w:i/>
                          <w:iCs/>
                          <w:spacing w:val="5"/>
                          <w:sz w:val="23"/>
                          <w:szCs w:val="23"/>
                        </w:rPr>
                        <w:t>𝑓</w:t>
                      </w:r>
                      <w:r>
                        <w:rPr>
                          <w:rFonts w:ascii="Bookman Old Style" w:hAnsi="Bookman Old Style" w:cs="Bookman Old Style"/>
                          <w:i/>
                          <w:iCs/>
                          <w:spacing w:val="5"/>
                          <w:sz w:val="23"/>
                          <w:szCs w:val="23"/>
                        </w:rPr>
                        <w:t xml:space="preserve">or </w:t>
                      </w:r>
                      <w:r>
                        <w:rPr>
                          <w:rFonts w:ascii="Cambria Math" w:hAnsi="Cambria Math" w:cs="Cambria Math"/>
                          <w:i/>
                          <w:iCs/>
                          <w:spacing w:val="5"/>
                          <w:sz w:val="23"/>
                          <w:szCs w:val="23"/>
                        </w:rPr>
                        <w:t>𝑏</w:t>
                      </w:r>
                      <w:r>
                        <w:rPr>
                          <w:rFonts w:ascii="Bookman Old Style" w:hAnsi="Bookman Old Style" w:cs="Bookman Old Style"/>
                          <w:i/>
                          <w:iCs/>
                          <w:spacing w:val="5"/>
                          <w:sz w:val="23"/>
                          <w:szCs w:val="23"/>
                        </w:rPr>
                        <w:t>oundar</w:t>
                      </w:r>
                      <w:r>
                        <w:rPr>
                          <w:rFonts w:ascii="Cambria Math" w:hAnsi="Cambria Math" w:cs="Cambria Math"/>
                          <w:i/>
                          <w:iCs/>
                          <w:spacing w:val="5"/>
                          <w:sz w:val="23"/>
                          <w:szCs w:val="23"/>
                        </w:rPr>
                        <w:t>𝑦</w:t>
                      </w:r>
                      <w:r>
                        <w:rPr>
                          <w:rFonts w:ascii="Bookman Old Style" w:hAnsi="Bookman Old Style" w:cs="Bookman Old Style"/>
                          <w:i/>
                          <w:iCs/>
                          <w:spacing w:val="5"/>
                          <w:sz w:val="23"/>
                          <w:szCs w:val="23"/>
                        </w:rPr>
                        <w:t xml:space="preserve"> at N − 2) − (annual Intact cost)]</w:t>
                      </w:r>
                    </w:p>
                  </w:txbxContent>
                </v:textbox>
              </v:shape>
            </w:pict>
          </mc:Fallback>
        </mc:AlternateContent>
      </w:r>
    </w:p>
    <w:p w14:paraId="6D49D923" w14:textId="77777777" w:rsidR="00F62F1C" w:rsidRDefault="00F62F1C">
      <w:pPr>
        <w:kinsoku w:val="0"/>
        <w:overflowPunct w:val="0"/>
        <w:autoSpaceDE/>
        <w:autoSpaceDN/>
        <w:adjustRightInd/>
        <w:spacing w:before="1366" w:line="288" w:lineRule="exact"/>
        <w:textAlignment w:val="baseline"/>
        <w:rPr>
          <w:sz w:val="24"/>
          <w:szCs w:val="24"/>
        </w:rPr>
        <w:sectPr w:rsidR="00F62F1C">
          <w:type w:val="continuous"/>
          <w:pgSz w:w="11904" w:h="16834"/>
          <w:pgMar w:top="1420" w:right="1397" w:bottom="1418" w:left="1415" w:header="720" w:footer="720" w:gutter="0"/>
          <w:cols w:space="720"/>
          <w:noEndnote/>
        </w:sectPr>
      </w:pPr>
    </w:p>
    <w:p w14:paraId="451C0947" w14:textId="77777777" w:rsidR="00F62F1C" w:rsidRDefault="00F62F1C">
      <w:pPr>
        <w:numPr>
          <w:ilvl w:val="0"/>
          <w:numId w:val="3"/>
        </w:numPr>
        <w:kinsoku w:val="0"/>
        <w:overflowPunct w:val="0"/>
        <w:autoSpaceDE/>
        <w:autoSpaceDN/>
        <w:adjustRightInd/>
        <w:spacing w:before="2" w:line="257" w:lineRule="exact"/>
        <w:textAlignment w:val="baseline"/>
        <w:rPr>
          <w:rFonts w:ascii="Arial" w:hAnsi="Arial" w:cs="Arial"/>
          <w:spacing w:val="1"/>
          <w:sz w:val="22"/>
          <w:szCs w:val="22"/>
        </w:rPr>
      </w:pPr>
      <w:r>
        <w:rPr>
          <w:rFonts w:ascii="Arial" w:hAnsi="Arial" w:cs="Arial"/>
          <w:spacing w:val="1"/>
          <w:sz w:val="22"/>
          <w:szCs w:val="22"/>
        </w:rPr>
        <w:t>Identifying Circuits Relevant to each Boundary</w:t>
      </w:r>
    </w:p>
    <w:p w14:paraId="5F9CC27B" w14:textId="77777777" w:rsidR="00F62F1C" w:rsidRDefault="00F62F1C">
      <w:pPr>
        <w:kinsoku w:val="0"/>
        <w:overflowPunct w:val="0"/>
        <w:autoSpaceDE/>
        <w:autoSpaceDN/>
        <w:adjustRightInd/>
        <w:spacing w:before="271" w:line="229" w:lineRule="exact"/>
        <w:jc w:val="both"/>
        <w:textAlignment w:val="baseline"/>
        <w:rPr>
          <w:rFonts w:ascii="Arial" w:hAnsi="Arial" w:cs="Arial"/>
          <w:spacing w:val="-5"/>
          <w:sz w:val="21"/>
          <w:szCs w:val="21"/>
        </w:rPr>
      </w:pPr>
      <w:r>
        <w:rPr>
          <w:rFonts w:ascii="Arial" w:hAnsi="Arial" w:cs="Arial"/>
          <w:spacing w:val="-5"/>
          <w:sz w:val="21"/>
          <w:szCs w:val="21"/>
        </w:rPr>
        <w:t>The TOs and ESO must then decide which circuits are relevant to each boundary. Not all circuits will be equally important to a boundary and reduce its capability as much as the worst-case fault. However, it would be infeasible to calculate capabilities for every circuit, so this simplification is made. Circuits that are designated as relevant to boundary should therefore be those that would be expected to significantly reduce the boundary capability to the same order of magnitude as the worst-case fault. Where a circuit could be deemed relevant to more than one boundary, it should be assigned to only the boundary with the highest annual boundary cost to avoid double counting its impact.</w:t>
      </w:r>
    </w:p>
    <w:p w14:paraId="1BDDD2C9" w14:textId="77777777" w:rsidR="00F62F1C" w:rsidRDefault="00F62F1C">
      <w:pPr>
        <w:numPr>
          <w:ilvl w:val="0"/>
          <w:numId w:val="3"/>
        </w:numPr>
        <w:kinsoku w:val="0"/>
        <w:overflowPunct w:val="0"/>
        <w:autoSpaceDE/>
        <w:autoSpaceDN/>
        <w:adjustRightInd/>
        <w:spacing w:before="274" w:line="257" w:lineRule="exact"/>
        <w:textAlignment w:val="baseline"/>
        <w:rPr>
          <w:rFonts w:ascii="Arial" w:hAnsi="Arial" w:cs="Arial"/>
          <w:spacing w:val="1"/>
          <w:sz w:val="22"/>
          <w:szCs w:val="22"/>
        </w:rPr>
      </w:pPr>
      <w:r>
        <w:rPr>
          <w:rFonts w:ascii="Arial" w:hAnsi="Arial" w:cs="Arial"/>
          <w:spacing w:val="1"/>
          <w:sz w:val="22"/>
          <w:szCs w:val="22"/>
        </w:rPr>
        <w:t>Calculating R</w:t>
      </w:r>
      <w:r>
        <w:rPr>
          <w:rFonts w:ascii="Arial" w:hAnsi="Arial" w:cs="Arial"/>
          <w:spacing w:val="1"/>
          <w:sz w:val="14"/>
          <w:szCs w:val="14"/>
        </w:rPr>
        <w:t xml:space="preserve">boundary </w:t>
      </w:r>
      <w:r>
        <w:rPr>
          <w:rFonts w:ascii="Arial" w:hAnsi="Arial" w:cs="Arial"/>
          <w:spacing w:val="1"/>
          <w:sz w:val="22"/>
          <w:szCs w:val="22"/>
        </w:rPr>
        <w:t>for Each Failure Type of Lead Assets</w:t>
      </w:r>
    </w:p>
    <w:p w14:paraId="27EC244A" w14:textId="77777777" w:rsidR="00F62F1C" w:rsidRDefault="00F62F1C">
      <w:pPr>
        <w:kinsoku w:val="0"/>
        <w:overflowPunct w:val="0"/>
        <w:autoSpaceDE/>
        <w:autoSpaceDN/>
        <w:adjustRightInd/>
        <w:spacing w:before="264" w:line="229" w:lineRule="exact"/>
        <w:textAlignment w:val="baseline"/>
        <w:rPr>
          <w:rFonts w:ascii="Arial" w:hAnsi="Arial" w:cs="Arial"/>
          <w:spacing w:val="-5"/>
          <w:sz w:val="21"/>
          <w:szCs w:val="21"/>
        </w:rPr>
      </w:pPr>
      <w:r>
        <w:rPr>
          <w:rFonts w:ascii="Arial" w:hAnsi="Arial" w:cs="Arial"/>
          <w:spacing w:val="-5"/>
          <w:sz w:val="21"/>
          <w:szCs w:val="21"/>
        </w:rPr>
        <w:t>The TOs will then calculate R</w:t>
      </w:r>
      <w:r>
        <w:rPr>
          <w:rFonts w:ascii="Arial" w:hAnsi="Arial" w:cs="Arial"/>
          <w:spacing w:val="-5"/>
          <w:sz w:val="13"/>
          <w:szCs w:val="13"/>
        </w:rPr>
        <w:t xml:space="preserve">boundary </w:t>
      </w:r>
      <w:r>
        <w:rPr>
          <w:rFonts w:ascii="Arial" w:hAnsi="Arial" w:cs="Arial"/>
          <w:spacing w:val="-5"/>
          <w:sz w:val="21"/>
          <w:szCs w:val="21"/>
        </w:rPr>
        <w:t>for each failure type according to the equation in the TO’s NARAs:</w:t>
      </w:r>
    </w:p>
    <w:p w14:paraId="2938F85C" w14:textId="77777777" w:rsidR="00F62F1C" w:rsidRDefault="00F62F1C">
      <w:pPr>
        <w:kinsoku w:val="0"/>
        <w:overflowPunct w:val="0"/>
        <w:autoSpaceDE/>
        <w:autoSpaceDN/>
        <w:adjustRightInd/>
        <w:spacing w:before="249" w:line="293" w:lineRule="exact"/>
        <w:jc w:val="center"/>
        <w:textAlignment w:val="baseline"/>
        <w:rPr>
          <w:rFonts w:ascii="Bookman Old Style" w:hAnsi="Bookman Old Style" w:cs="Bookman Old Style"/>
          <w:i/>
          <w:iCs/>
          <w:spacing w:val="36"/>
          <w:sz w:val="23"/>
          <w:szCs w:val="23"/>
        </w:rPr>
      </w:pPr>
      <w:r>
        <w:rPr>
          <w:rFonts w:ascii="Cambria Math" w:hAnsi="Cambria Math" w:cs="Cambria Math"/>
          <w:i/>
          <w:iCs/>
          <w:spacing w:val="36"/>
          <w:sz w:val="23"/>
          <w:szCs w:val="23"/>
        </w:rPr>
        <w:t>𝑅</w:t>
      </w:r>
      <w:r>
        <w:rPr>
          <w:rFonts w:ascii="Cambria Math" w:hAnsi="Cambria Math" w:cs="Cambria Math"/>
          <w:i/>
          <w:iCs/>
          <w:spacing w:val="36"/>
        </w:rPr>
        <w:t>𝑏𝑜𝑢𝑛𝑑𝑎𝑟𝑦</w:t>
      </w:r>
      <w:r>
        <w:rPr>
          <w:rFonts w:ascii="Bookman Old Style" w:hAnsi="Bookman Old Style" w:cs="Bookman Old Style"/>
          <w:i/>
          <w:iCs/>
          <w:spacing w:val="36"/>
        </w:rPr>
        <w:t xml:space="preserve"> </w:t>
      </w:r>
      <w:r>
        <w:rPr>
          <w:rFonts w:ascii="Bookman Old Style" w:hAnsi="Bookman Old Style" w:cs="Bookman Old Style"/>
          <w:i/>
          <w:iCs/>
          <w:spacing w:val="36"/>
          <w:sz w:val="23"/>
          <w:szCs w:val="23"/>
        </w:rPr>
        <w:t xml:space="preserve">= </w:t>
      </w:r>
      <w:r>
        <w:rPr>
          <w:rFonts w:ascii="Cambria Math" w:hAnsi="Cambria Math" w:cs="Cambria Math"/>
          <w:i/>
          <w:iCs/>
          <w:spacing w:val="36"/>
          <w:sz w:val="23"/>
          <w:szCs w:val="23"/>
        </w:rPr>
        <w:t>𝐷</w:t>
      </w:r>
      <w:r>
        <w:rPr>
          <w:rFonts w:ascii="Cambria Math" w:hAnsi="Cambria Math" w:cs="Cambria Math"/>
          <w:i/>
          <w:iCs/>
          <w:spacing w:val="36"/>
        </w:rPr>
        <w:t>𝑓𝑚</w:t>
      </w:r>
      <w:r>
        <w:rPr>
          <w:rFonts w:ascii="Bookman Old Style" w:hAnsi="Bookman Old Style" w:cs="Bookman Old Style"/>
          <w:i/>
          <w:iCs/>
          <w:spacing w:val="36"/>
          <w:sz w:val="23"/>
          <w:szCs w:val="23"/>
        </w:rPr>
        <w:t>[B</w:t>
      </w:r>
      <w:r>
        <w:rPr>
          <w:rFonts w:ascii="Cambria Math" w:hAnsi="Cambria Math" w:cs="Cambria Math"/>
          <w:i/>
          <w:iCs/>
          <w:spacing w:val="36"/>
        </w:rPr>
        <w:t>𝑌</w:t>
      </w:r>
      <w:r>
        <w:rPr>
          <w:rFonts w:ascii="Bookman Old Style" w:hAnsi="Bookman Old Style" w:cs="Bookman Old Style"/>
          <w:i/>
          <w:iCs/>
          <w:spacing w:val="36"/>
          <w:sz w:val="23"/>
          <w:szCs w:val="23"/>
        </w:rPr>
        <w:t>(</w:t>
      </w:r>
      <w:r>
        <w:rPr>
          <w:rFonts w:ascii="Bookman Old Style" w:hAnsi="Bookman Old Style" w:cs="Bookman Old Style"/>
          <w:i/>
          <w:iCs/>
          <w:spacing w:val="36"/>
          <w:sz w:val="23"/>
          <w:szCs w:val="23"/>
          <w:vertAlign w:val="superscript"/>
        </w:rPr>
        <w:t xml:space="preserve">1 </w:t>
      </w:r>
      <w:r>
        <w:rPr>
          <w:rFonts w:ascii="Bookman Old Style" w:hAnsi="Bookman Old Style" w:cs="Bookman Old Style"/>
          <w:i/>
          <w:iCs/>
          <w:spacing w:val="36"/>
          <w:sz w:val="23"/>
          <w:szCs w:val="23"/>
        </w:rPr>
        <w:t xml:space="preserve">− </w:t>
      </w:r>
      <w:r>
        <w:rPr>
          <w:rFonts w:ascii="Cambria Math" w:hAnsi="Cambria Math" w:cs="Cambria Math"/>
          <w:i/>
          <w:iCs/>
          <w:spacing w:val="36"/>
          <w:sz w:val="23"/>
          <w:szCs w:val="23"/>
        </w:rPr>
        <w:t>𝑃</w:t>
      </w:r>
      <w:r>
        <w:rPr>
          <w:rFonts w:ascii="Cambria Math" w:hAnsi="Cambria Math" w:cs="Cambria Math"/>
          <w:i/>
          <w:iCs/>
          <w:spacing w:val="36"/>
        </w:rPr>
        <w:t>𝑌</w:t>
      </w:r>
      <w:r>
        <w:rPr>
          <w:rFonts w:ascii="Bookman Old Style" w:hAnsi="Bookman Old Style" w:cs="Bookman Old Style"/>
          <w:i/>
          <w:iCs/>
          <w:spacing w:val="36"/>
        </w:rPr>
        <w:t>+1</w:t>
      </w:r>
      <w:r>
        <w:rPr>
          <w:rFonts w:ascii="Bookman Old Style" w:hAnsi="Bookman Old Style" w:cs="Bookman Old Style"/>
          <w:i/>
          <w:iCs/>
          <w:spacing w:val="36"/>
          <w:sz w:val="23"/>
          <w:szCs w:val="23"/>
        </w:rPr>
        <w:t>) + B</w:t>
      </w:r>
      <w:r>
        <w:rPr>
          <w:rFonts w:ascii="Cambria Math" w:hAnsi="Cambria Math" w:cs="Cambria Math"/>
          <w:i/>
          <w:iCs/>
          <w:spacing w:val="36"/>
        </w:rPr>
        <w:t>𝑌</w:t>
      </w:r>
      <w:r>
        <w:rPr>
          <w:rFonts w:ascii="Bookman Old Style" w:hAnsi="Bookman Old Style" w:cs="Bookman Old Style"/>
          <w:i/>
          <w:iCs/>
          <w:spacing w:val="36"/>
        </w:rPr>
        <w:t>+1</w:t>
      </w:r>
      <w:r>
        <w:rPr>
          <w:rFonts w:ascii="Cambria Math" w:hAnsi="Cambria Math" w:cs="Cambria Math"/>
          <w:i/>
          <w:iCs/>
          <w:spacing w:val="36"/>
          <w:sz w:val="23"/>
          <w:szCs w:val="23"/>
        </w:rPr>
        <w:t>𝑃</w:t>
      </w:r>
      <w:r>
        <w:rPr>
          <w:rFonts w:ascii="Cambria Math" w:hAnsi="Cambria Math" w:cs="Cambria Math"/>
          <w:i/>
          <w:iCs/>
          <w:spacing w:val="36"/>
        </w:rPr>
        <w:t>𝑌</w:t>
      </w:r>
      <w:r>
        <w:rPr>
          <w:rFonts w:ascii="Bookman Old Style" w:hAnsi="Bookman Old Style" w:cs="Bookman Old Style"/>
          <w:i/>
          <w:iCs/>
          <w:spacing w:val="36"/>
        </w:rPr>
        <w:t>+1</w:t>
      </w:r>
      <w:r>
        <w:rPr>
          <w:rFonts w:ascii="Bookman Old Style" w:hAnsi="Bookman Old Style" w:cs="Bookman Old Style"/>
          <w:i/>
          <w:iCs/>
          <w:spacing w:val="36"/>
          <w:sz w:val="23"/>
          <w:szCs w:val="23"/>
        </w:rPr>
        <w:t>]</w:t>
      </w:r>
    </w:p>
    <w:p w14:paraId="099CB439" w14:textId="77777777" w:rsidR="00F62F1C" w:rsidRDefault="00F62F1C">
      <w:pPr>
        <w:kinsoku w:val="0"/>
        <w:overflowPunct w:val="0"/>
        <w:autoSpaceDE/>
        <w:autoSpaceDN/>
        <w:adjustRightInd/>
        <w:spacing w:before="229" w:line="229" w:lineRule="exact"/>
        <w:textAlignment w:val="baseline"/>
        <w:rPr>
          <w:rFonts w:ascii="Arial" w:hAnsi="Arial" w:cs="Arial"/>
          <w:sz w:val="21"/>
          <w:szCs w:val="21"/>
        </w:rPr>
      </w:pPr>
      <w:r>
        <w:rPr>
          <w:rFonts w:ascii="Arial" w:hAnsi="Arial" w:cs="Arial"/>
          <w:sz w:val="21"/>
          <w:szCs w:val="21"/>
        </w:rPr>
        <w:t>Where D</w:t>
      </w:r>
      <w:r>
        <w:rPr>
          <w:rFonts w:ascii="Arial" w:hAnsi="Arial" w:cs="Arial"/>
          <w:sz w:val="13"/>
          <w:szCs w:val="13"/>
        </w:rPr>
        <w:t xml:space="preserve">fm </w:t>
      </w:r>
      <w:r>
        <w:rPr>
          <w:rFonts w:ascii="Arial" w:hAnsi="Arial" w:cs="Arial"/>
          <w:sz w:val="21"/>
          <w:szCs w:val="21"/>
        </w:rPr>
        <w:t>is the duration of the failure type and P</w:t>
      </w:r>
      <w:r>
        <w:rPr>
          <w:rFonts w:ascii="Arial" w:hAnsi="Arial" w:cs="Arial"/>
          <w:sz w:val="13"/>
          <w:szCs w:val="13"/>
        </w:rPr>
        <w:t xml:space="preserve">Y+1 </w:t>
      </w:r>
      <w:r>
        <w:rPr>
          <w:rFonts w:ascii="Arial" w:hAnsi="Arial" w:cs="Arial"/>
          <w:sz w:val="21"/>
          <w:szCs w:val="21"/>
        </w:rPr>
        <w:t>is the proportion of time that the boundary is expected to have an additional circuit out of service. Y is the number of circuits taken out of service for an asset failure.</w:t>
      </w:r>
    </w:p>
    <w:p w14:paraId="5BBA972B" w14:textId="77777777" w:rsidR="00F62F1C" w:rsidRDefault="00F62F1C">
      <w:pPr>
        <w:widowControl/>
        <w:rPr>
          <w:sz w:val="24"/>
          <w:szCs w:val="24"/>
        </w:rPr>
        <w:sectPr w:rsidR="00F62F1C">
          <w:type w:val="continuous"/>
          <w:pgSz w:w="11904" w:h="16834"/>
          <w:pgMar w:top="1420" w:right="1409" w:bottom="1418" w:left="1415" w:header="720" w:footer="720" w:gutter="0"/>
          <w:cols w:space="720"/>
          <w:noEndnote/>
        </w:sectPr>
      </w:pPr>
    </w:p>
    <w:p w14:paraId="204629C2" w14:textId="77777777" w:rsidR="00F62F1C" w:rsidRDefault="00F62F1C">
      <w:pPr>
        <w:kinsoku w:val="0"/>
        <w:overflowPunct w:val="0"/>
        <w:autoSpaceDE/>
        <w:autoSpaceDN/>
        <w:adjustRightInd/>
        <w:spacing w:line="369" w:lineRule="exact"/>
        <w:ind w:right="72"/>
        <w:jc w:val="both"/>
        <w:textAlignment w:val="baseline"/>
        <w:rPr>
          <w:rFonts w:ascii="Arial" w:hAnsi="Arial" w:cs="Arial"/>
          <w:spacing w:val="-4"/>
          <w:sz w:val="29"/>
          <w:szCs w:val="29"/>
        </w:rPr>
      </w:pPr>
      <w:r>
        <w:rPr>
          <w:rFonts w:ascii="Arial" w:hAnsi="Arial" w:cs="Arial"/>
          <w:spacing w:val="-4"/>
          <w:sz w:val="29"/>
          <w:szCs w:val="29"/>
        </w:rPr>
        <w:lastRenderedPageBreak/>
        <w:t>Guidance on Agreeing Requirement Factors for Reactive Compensation Equipment</w:t>
      </w:r>
    </w:p>
    <w:p w14:paraId="3EBCC8D9" w14:textId="77777777" w:rsidR="00F62F1C" w:rsidRDefault="00F62F1C">
      <w:pPr>
        <w:kinsoku w:val="0"/>
        <w:overflowPunct w:val="0"/>
        <w:autoSpaceDE/>
        <w:autoSpaceDN/>
        <w:adjustRightInd/>
        <w:spacing w:before="268" w:line="232" w:lineRule="exact"/>
        <w:jc w:val="both"/>
        <w:textAlignment w:val="baseline"/>
        <w:rPr>
          <w:rFonts w:ascii="Arial" w:hAnsi="Arial" w:cs="Arial"/>
          <w:spacing w:val="-6"/>
          <w:sz w:val="21"/>
          <w:szCs w:val="21"/>
        </w:rPr>
      </w:pPr>
      <w:r>
        <w:rPr>
          <w:rFonts w:ascii="Arial" w:hAnsi="Arial" w:cs="Arial"/>
          <w:spacing w:val="-6"/>
          <w:sz w:val="21"/>
          <w:szCs w:val="21"/>
        </w:rPr>
        <w:t xml:space="preserve">The purpose of the requirement factor, </w:t>
      </w:r>
      <w:r>
        <w:rPr>
          <w:rFonts w:ascii="Arial" w:hAnsi="Arial" w:cs="Arial"/>
          <w:i/>
          <w:iCs/>
          <w:spacing w:val="-6"/>
          <w:sz w:val="21"/>
          <w:szCs w:val="21"/>
        </w:rPr>
        <w:t>R</w:t>
      </w:r>
      <w:r>
        <w:rPr>
          <w:rFonts w:ascii="Arial" w:hAnsi="Arial" w:cs="Arial"/>
          <w:i/>
          <w:iCs/>
          <w:spacing w:val="-6"/>
          <w:sz w:val="13"/>
          <w:szCs w:val="13"/>
        </w:rPr>
        <w:t xml:space="preserve">F </w:t>
      </w:r>
      <w:r>
        <w:rPr>
          <w:rFonts w:ascii="Arial" w:hAnsi="Arial" w:cs="Arial"/>
          <w:spacing w:val="-6"/>
          <w:sz w:val="21"/>
          <w:szCs w:val="21"/>
        </w:rPr>
        <w:t xml:space="preserve">is to reflect the fact that not all types of reactive compensation are required to operate the network under all system conditions in a given year. All the TOs agreed a methodology of categorising compensation into one of four types. These types and their respective </w:t>
      </w:r>
      <w:r>
        <w:rPr>
          <w:rFonts w:ascii="Arial" w:hAnsi="Arial" w:cs="Arial"/>
          <w:i/>
          <w:iCs/>
          <w:spacing w:val="-6"/>
          <w:sz w:val="21"/>
          <w:szCs w:val="21"/>
        </w:rPr>
        <w:t>R</w:t>
      </w:r>
      <w:r>
        <w:rPr>
          <w:rFonts w:ascii="Arial" w:hAnsi="Arial" w:cs="Arial"/>
          <w:i/>
          <w:iCs/>
          <w:spacing w:val="-6"/>
          <w:sz w:val="13"/>
          <w:szCs w:val="13"/>
        </w:rPr>
        <w:t xml:space="preserve">F </w:t>
      </w:r>
      <w:r>
        <w:rPr>
          <w:rFonts w:ascii="Arial" w:hAnsi="Arial" w:cs="Arial"/>
          <w:spacing w:val="-6"/>
          <w:sz w:val="21"/>
          <w:szCs w:val="21"/>
        </w:rPr>
        <w:t>values are shown in the table below.</w:t>
      </w:r>
    </w:p>
    <w:p w14:paraId="6B7210B6" w14:textId="77777777" w:rsidR="00F62F1C" w:rsidRDefault="00F62F1C">
      <w:pPr>
        <w:tabs>
          <w:tab w:val="left" w:pos="6624"/>
        </w:tabs>
        <w:kinsoku w:val="0"/>
        <w:overflowPunct w:val="0"/>
        <w:autoSpaceDE/>
        <w:autoSpaceDN/>
        <w:adjustRightInd/>
        <w:spacing w:before="224" w:line="229" w:lineRule="exact"/>
        <w:ind w:left="864"/>
        <w:textAlignment w:val="baseline"/>
        <w:rPr>
          <w:rFonts w:ascii="Arial" w:hAnsi="Arial" w:cs="Arial"/>
          <w:b/>
          <w:bCs/>
          <w:sz w:val="13"/>
          <w:szCs w:val="13"/>
        </w:rPr>
      </w:pPr>
      <w:r>
        <w:rPr>
          <w:rFonts w:ascii="Arial" w:hAnsi="Arial" w:cs="Arial"/>
          <w:b/>
          <w:bCs/>
          <w:sz w:val="21"/>
          <w:szCs w:val="21"/>
        </w:rPr>
        <w:t>Reactive Compensation Type</w:t>
      </w:r>
      <w:r>
        <w:rPr>
          <w:rFonts w:ascii="Arial" w:hAnsi="Arial" w:cs="Arial"/>
          <w:b/>
          <w:bCs/>
          <w:sz w:val="21"/>
          <w:szCs w:val="21"/>
        </w:rPr>
        <w:tab/>
        <w:t>R</w:t>
      </w:r>
      <w:r>
        <w:rPr>
          <w:rFonts w:ascii="Arial" w:hAnsi="Arial" w:cs="Arial"/>
          <w:b/>
          <w:bCs/>
          <w:sz w:val="13"/>
          <w:szCs w:val="13"/>
        </w:rPr>
        <w:t>F</w:t>
      </w:r>
    </w:p>
    <w:tbl>
      <w:tblPr>
        <w:tblW w:w="0" w:type="auto"/>
        <w:tblInd w:w="9" w:type="dxa"/>
        <w:tblLayout w:type="fixed"/>
        <w:tblCellMar>
          <w:left w:w="0" w:type="dxa"/>
          <w:right w:w="0" w:type="dxa"/>
        </w:tblCellMar>
        <w:tblLook w:val="0000" w:firstRow="0" w:lastRow="0" w:firstColumn="0" w:lastColumn="0" w:noHBand="0" w:noVBand="0"/>
      </w:tblPr>
      <w:tblGrid>
        <w:gridCol w:w="4522"/>
        <w:gridCol w:w="4530"/>
      </w:tblGrid>
      <w:tr w:rsidR="00F62F1C" w14:paraId="4E53B821" w14:textId="77777777">
        <w:tblPrEx>
          <w:tblCellMar>
            <w:top w:w="0" w:type="dxa"/>
            <w:left w:w="0" w:type="dxa"/>
            <w:bottom w:w="0" w:type="dxa"/>
            <w:right w:w="0" w:type="dxa"/>
          </w:tblCellMar>
        </w:tblPrEx>
        <w:trPr>
          <w:trHeight w:hRule="exact" w:val="264"/>
        </w:trPr>
        <w:tc>
          <w:tcPr>
            <w:tcW w:w="4522" w:type="dxa"/>
            <w:tcBorders>
              <w:top w:val="single" w:sz="4" w:space="0" w:color="auto"/>
              <w:left w:val="nil"/>
              <w:bottom w:val="single" w:sz="4" w:space="0" w:color="auto"/>
              <w:right w:val="single" w:sz="4" w:space="0" w:color="auto"/>
            </w:tcBorders>
            <w:shd w:val="solid" w:color="DBE4F0" w:fill="auto"/>
            <w:vAlign w:val="center"/>
          </w:tcPr>
          <w:p w14:paraId="11F7F4D4" w14:textId="77777777" w:rsidR="00F62F1C" w:rsidRDefault="00F62F1C">
            <w:pPr>
              <w:kinsoku w:val="0"/>
              <w:overflowPunct w:val="0"/>
              <w:autoSpaceDE/>
              <w:autoSpaceDN/>
              <w:adjustRightInd/>
              <w:spacing w:after="1" w:line="232" w:lineRule="exact"/>
              <w:ind w:left="134"/>
              <w:textAlignment w:val="baseline"/>
              <w:rPr>
                <w:rFonts w:ascii="Arial" w:hAnsi="Arial" w:cs="Arial"/>
                <w:color w:val="000000"/>
                <w:sz w:val="21"/>
                <w:szCs w:val="21"/>
              </w:rPr>
            </w:pPr>
            <w:r>
              <w:rPr>
                <w:rFonts w:ascii="Arial" w:hAnsi="Arial" w:cs="Arial"/>
                <w:color w:val="000000"/>
                <w:sz w:val="21"/>
                <w:szCs w:val="21"/>
              </w:rPr>
              <w:t>Reactor</w:t>
            </w:r>
          </w:p>
        </w:tc>
        <w:tc>
          <w:tcPr>
            <w:tcW w:w="4530" w:type="dxa"/>
            <w:tcBorders>
              <w:top w:val="single" w:sz="4" w:space="0" w:color="auto"/>
              <w:left w:val="single" w:sz="4" w:space="0" w:color="auto"/>
              <w:bottom w:val="single" w:sz="4" w:space="0" w:color="auto"/>
              <w:right w:val="nil"/>
            </w:tcBorders>
            <w:shd w:val="solid" w:color="DBE4F0" w:fill="auto"/>
            <w:vAlign w:val="center"/>
          </w:tcPr>
          <w:p w14:paraId="70783344" w14:textId="77777777" w:rsidR="00F62F1C" w:rsidRDefault="00F62F1C">
            <w:pPr>
              <w:kinsoku w:val="0"/>
              <w:overflowPunct w:val="0"/>
              <w:autoSpaceDE/>
              <w:autoSpaceDN/>
              <w:adjustRightInd/>
              <w:spacing w:after="1" w:line="232" w:lineRule="exact"/>
              <w:jc w:val="center"/>
              <w:textAlignment w:val="baseline"/>
              <w:rPr>
                <w:rFonts w:ascii="Arial" w:hAnsi="Arial" w:cs="Arial"/>
                <w:color w:val="000000"/>
                <w:sz w:val="21"/>
                <w:szCs w:val="21"/>
              </w:rPr>
            </w:pPr>
            <w:r>
              <w:rPr>
                <w:rFonts w:ascii="Arial" w:hAnsi="Arial" w:cs="Arial"/>
                <w:color w:val="000000"/>
                <w:sz w:val="21"/>
                <w:szCs w:val="21"/>
              </w:rPr>
              <w:t>1</w:t>
            </w:r>
          </w:p>
        </w:tc>
      </w:tr>
      <w:tr w:rsidR="00F62F1C" w14:paraId="2026D7AC" w14:textId="77777777">
        <w:tblPrEx>
          <w:tblCellMar>
            <w:top w:w="0" w:type="dxa"/>
            <w:left w:w="0" w:type="dxa"/>
            <w:bottom w:w="0" w:type="dxa"/>
            <w:right w:w="0" w:type="dxa"/>
          </w:tblCellMar>
        </w:tblPrEx>
        <w:trPr>
          <w:trHeight w:hRule="exact" w:val="240"/>
        </w:trPr>
        <w:tc>
          <w:tcPr>
            <w:tcW w:w="4522" w:type="dxa"/>
            <w:tcBorders>
              <w:top w:val="single" w:sz="4" w:space="0" w:color="auto"/>
              <w:left w:val="nil"/>
              <w:bottom w:val="single" w:sz="4" w:space="0" w:color="auto"/>
              <w:right w:val="single" w:sz="4" w:space="0" w:color="auto"/>
            </w:tcBorders>
            <w:vAlign w:val="center"/>
          </w:tcPr>
          <w:p w14:paraId="7CCBB0B6" w14:textId="77777777" w:rsidR="00F62F1C" w:rsidRDefault="00F62F1C">
            <w:pPr>
              <w:kinsoku w:val="0"/>
              <w:overflowPunct w:val="0"/>
              <w:autoSpaceDE/>
              <w:autoSpaceDN/>
              <w:adjustRightInd/>
              <w:spacing w:after="11" w:line="219" w:lineRule="exact"/>
              <w:ind w:left="134"/>
              <w:textAlignment w:val="baseline"/>
              <w:rPr>
                <w:rFonts w:ascii="Arial" w:hAnsi="Arial" w:cs="Arial"/>
                <w:sz w:val="21"/>
                <w:szCs w:val="21"/>
              </w:rPr>
            </w:pPr>
            <w:r>
              <w:rPr>
                <w:rFonts w:ascii="Arial" w:hAnsi="Arial" w:cs="Arial"/>
                <w:sz w:val="21"/>
                <w:szCs w:val="21"/>
              </w:rPr>
              <w:t>SVC (Static Var Compensator)</w:t>
            </w:r>
          </w:p>
        </w:tc>
        <w:tc>
          <w:tcPr>
            <w:tcW w:w="4530" w:type="dxa"/>
            <w:tcBorders>
              <w:top w:val="single" w:sz="4" w:space="0" w:color="auto"/>
              <w:left w:val="single" w:sz="4" w:space="0" w:color="auto"/>
              <w:bottom w:val="single" w:sz="4" w:space="0" w:color="auto"/>
              <w:right w:val="nil"/>
            </w:tcBorders>
            <w:vAlign w:val="center"/>
          </w:tcPr>
          <w:p w14:paraId="2D473772" w14:textId="77777777" w:rsidR="00F62F1C" w:rsidRDefault="00F62F1C">
            <w:pPr>
              <w:kinsoku w:val="0"/>
              <w:overflowPunct w:val="0"/>
              <w:autoSpaceDE/>
              <w:autoSpaceDN/>
              <w:adjustRightInd/>
              <w:spacing w:after="11" w:line="219" w:lineRule="exact"/>
              <w:jc w:val="center"/>
              <w:textAlignment w:val="baseline"/>
              <w:rPr>
                <w:rFonts w:ascii="Arial" w:hAnsi="Arial" w:cs="Arial"/>
                <w:sz w:val="21"/>
                <w:szCs w:val="21"/>
              </w:rPr>
            </w:pPr>
            <w:r>
              <w:rPr>
                <w:rFonts w:ascii="Arial" w:hAnsi="Arial" w:cs="Arial"/>
                <w:sz w:val="21"/>
                <w:szCs w:val="21"/>
              </w:rPr>
              <w:t>1</w:t>
            </w:r>
          </w:p>
        </w:tc>
      </w:tr>
      <w:tr w:rsidR="00F62F1C" w14:paraId="4B97E495" w14:textId="77777777">
        <w:tblPrEx>
          <w:tblCellMar>
            <w:top w:w="0" w:type="dxa"/>
            <w:left w:w="0" w:type="dxa"/>
            <w:bottom w:w="0" w:type="dxa"/>
            <w:right w:w="0" w:type="dxa"/>
          </w:tblCellMar>
        </w:tblPrEx>
        <w:trPr>
          <w:trHeight w:hRule="exact" w:val="240"/>
        </w:trPr>
        <w:tc>
          <w:tcPr>
            <w:tcW w:w="4522" w:type="dxa"/>
            <w:tcBorders>
              <w:top w:val="single" w:sz="4" w:space="0" w:color="auto"/>
              <w:left w:val="nil"/>
              <w:bottom w:val="single" w:sz="4" w:space="0" w:color="auto"/>
              <w:right w:val="single" w:sz="4" w:space="0" w:color="auto"/>
            </w:tcBorders>
            <w:shd w:val="solid" w:color="DBE4F0" w:fill="auto"/>
            <w:vAlign w:val="center"/>
          </w:tcPr>
          <w:p w14:paraId="0D2CB15D" w14:textId="77777777" w:rsidR="00F62F1C" w:rsidRDefault="00F62F1C">
            <w:pPr>
              <w:kinsoku w:val="0"/>
              <w:overflowPunct w:val="0"/>
              <w:autoSpaceDE/>
              <w:autoSpaceDN/>
              <w:adjustRightInd/>
              <w:spacing w:after="16" w:line="219" w:lineRule="exact"/>
              <w:ind w:left="134"/>
              <w:textAlignment w:val="baseline"/>
              <w:rPr>
                <w:rFonts w:ascii="Arial" w:hAnsi="Arial" w:cs="Arial"/>
                <w:color w:val="000000"/>
                <w:sz w:val="21"/>
                <w:szCs w:val="21"/>
              </w:rPr>
            </w:pPr>
            <w:r>
              <w:rPr>
                <w:rFonts w:ascii="Arial" w:hAnsi="Arial" w:cs="Arial"/>
                <w:color w:val="000000"/>
                <w:sz w:val="21"/>
                <w:szCs w:val="21"/>
              </w:rPr>
              <w:t>Boundary critical capacitor</w:t>
            </w:r>
          </w:p>
        </w:tc>
        <w:tc>
          <w:tcPr>
            <w:tcW w:w="4530" w:type="dxa"/>
            <w:tcBorders>
              <w:top w:val="single" w:sz="4" w:space="0" w:color="auto"/>
              <w:left w:val="single" w:sz="4" w:space="0" w:color="auto"/>
              <w:bottom w:val="single" w:sz="4" w:space="0" w:color="auto"/>
              <w:right w:val="nil"/>
            </w:tcBorders>
            <w:shd w:val="solid" w:color="DBE4F0" w:fill="auto"/>
            <w:vAlign w:val="center"/>
          </w:tcPr>
          <w:p w14:paraId="069CE207" w14:textId="77777777" w:rsidR="00F62F1C" w:rsidRDefault="00F62F1C">
            <w:pPr>
              <w:kinsoku w:val="0"/>
              <w:overflowPunct w:val="0"/>
              <w:autoSpaceDE/>
              <w:autoSpaceDN/>
              <w:adjustRightInd/>
              <w:spacing w:after="16" w:line="219" w:lineRule="exact"/>
              <w:jc w:val="center"/>
              <w:textAlignment w:val="baseline"/>
              <w:rPr>
                <w:rFonts w:ascii="Arial" w:hAnsi="Arial" w:cs="Arial"/>
                <w:color w:val="000000"/>
                <w:sz w:val="21"/>
                <w:szCs w:val="21"/>
              </w:rPr>
            </w:pPr>
            <w:r>
              <w:rPr>
                <w:rFonts w:ascii="Arial" w:hAnsi="Arial" w:cs="Arial"/>
                <w:color w:val="000000"/>
                <w:sz w:val="21"/>
                <w:szCs w:val="21"/>
              </w:rPr>
              <w:t>1</w:t>
            </w:r>
          </w:p>
        </w:tc>
      </w:tr>
      <w:tr w:rsidR="00F62F1C" w14:paraId="319F924A" w14:textId="77777777">
        <w:tblPrEx>
          <w:tblCellMar>
            <w:top w:w="0" w:type="dxa"/>
            <w:left w:w="0" w:type="dxa"/>
            <w:bottom w:w="0" w:type="dxa"/>
            <w:right w:w="0" w:type="dxa"/>
          </w:tblCellMar>
        </w:tblPrEx>
        <w:trPr>
          <w:trHeight w:hRule="exact" w:val="230"/>
        </w:trPr>
        <w:tc>
          <w:tcPr>
            <w:tcW w:w="4522" w:type="dxa"/>
            <w:tcBorders>
              <w:top w:val="single" w:sz="4" w:space="0" w:color="auto"/>
              <w:left w:val="nil"/>
              <w:bottom w:val="single" w:sz="4" w:space="0" w:color="auto"/>
              <w:right w:val="single" w:sz="4" w:space="0" w:color="auto"/>
            </w:tcBorders>
            <w:vAlign w:val="center"/>
          </w:tcPr>
          <w:p w14:paraId="1D291141" w14:textId="77777777" w:rsidR="00F62F1C" w:rsidRDefault="00F62F1C">
            <w:pPr>
              <w:kinsoku w:val="0"/>
              <w:overflowPunct w:val="0"/>
              <w:autoSpaceDE/>
              <w:autoSpaceDN/>
              <w:adjustRightInd/>
              <w:spacing w:after="6" w:line="219" w:lineRule="exact"/>
              <w:ind w:left="134"/>
              <w:textAlignment w:val="baseline"/>
              <w:rPr>
                <w:rFonts w:ascii="Arial" w:hAnsi="Arial" w:cs="Arial"/>
                <w:sz w:val="21"/>
                <w:szCs w:val="21"/>
              </w:rPr>
            </w:pPr>
            <w:r>
              <w:rPr>
                <w:rFonts w:ascii="Arial" w:hAnsi="Arial" w:cs="Arial"/>
                <w:sz w:val="21"/>
                <w:szCs w:val="21"/>
              </w:rPr>
              <w:t>Local voltage capacitor</w:t>
            </w:r>
          </w:p>
        </w:tc>
        <w:tc>
          <w:tcPr>
            <w:tcW w:w="4530" w:type="dxa"/>
            <w:tcBorders>
              <w:top w:val="single" w:sz="4" w:space="0" w:color="auto"/>
              <w:left w:val="single" w:sz="4" w:space="0" w:color="auto"/>
              <w:bottom w:val="single" w:sz="4" w:space="0" w:color="auto"/>
              <w:right w:val="nil"/>
            </w:tcBorders>
            <w:vAlign w:val="center"/>
          </w:tcPr>
          <w:p w14:paraId="4B87BE62" w14:textId="77777777" w:rsidR="00F62F1C" w:rsidRDefault="00F62F1C">
            <w:pPr>
              <w:kinsoku w:val="0"/>
              <w:overflowPunct w:val="0"/>
              <w:autoSpaceDE/>
              <w:autoSpaceDN/>
              <w:adjustRightInd/>
              <w:spacing w:after="6" w:line="219" w:lineRule="exact"/>
              <w:jc w:val="center"/>
              <w:textAlignment w:val="baseline"/>
              <w:rPr>
                <w:rFonts w:ascii="Arial" w:hAnsi="Arial" w:cs="Arial"/>
                <w:sz w:val="21"/>
                <w:szCs w:val="21"/>
              </w:rPr>
            </w:pPr>
            <w:r>
              <w:rPr>
                <w:rFonts w:ascii="Arial" w:hAnsi="Arial" w:cs="Arial"/>
                <w:sz w:val="21"/>
                <w:szCs w:val="21"/>
              </w:rPr>
              <w:t>0.25</w:t>
            </w:r>
          </w:p>
        </w:tc>
      </w:tr>
    </w:tbl>
    <w:p w14:paraId="51BBEECF" w14:textId="77777777" w:rsidR="00F62F1C" w:rsidRDefault="00F62F1C">
      <w:pPr>
        <w:kinsoku w:val="0"/>
        <w:overflowPunct w:val="0"/>
        <w:autoSpaceDE/>
        <w:autoSpaceDN/>
        <w:adjustRightInd/>
        <w:spacing w:after="414" w:line="20" w:lineRule="exact"/>
        <w:ind w:left="9" w:right="19"/>
        <w:textAlignment w:val="baseline"/>
        <w:rPr>
          <w:sz w:val="24"/>
          <w:szCs w:val="24"/>
        </w:rPr>
      </w:pPr>
    </w:p>
    <w:p w14:paraId="31C55171" w14:textId="77777777" w:rsidR="00F62F1C" w:rsidRDefault="00F62F1C">
      <w:pPr>
        <w:kinsoku w:val="0"/>
        <w:overflowPunct w:val="0"/>
        <w:autoSpaceDE/>
        <w:autoSpaceDN/>
        <w:adjustRightInd/>
        <w:spacing w:before="14" w:line="232" w:lineRule="exact"/>
        <w:jc w:val="both"/>
        <w:textAlignment w:val="baseline"/>
        <w:rPr>
          <w:rFonts w:ascii="Arial" w:hAnsi="Arial" w:cs="Arial"/>
          <w:spacing w:val="-6"/>
          <w:sz w:val="21"/>
          <w:szCs w:val="21"/>
        </w:rPr>
      </w:pPr>
      <w:r>
        <w:rPr>
          <w:rFonts w:ascii="Arial" w:hAnsi="Arial" w:cs="Arial"/>
          <w:spacing w:val="-6"/>
          <w:sz w:val="21"/>
          <w:szCs w:val="21"/>
        </w:rPr>
        <w:t xml:space="preserve">Reactors, SVCs and boundary critical capacitors are given RF values of 1 to reflect their criticality to system operation throughout the year as the need for high voltage control, dynamic voltage control and to support voltage during high boundary flows can and do occur at any time during the year. Therefore, these compensation types are given an </w:t>
      </w:r>
      <w:r>
        <w:rPr>
          <w:rFonts w:ascii="Arial" w:hAnsi="Arial" w:cs="Arial"/>
          <w:i/>
          <w:iCs/>
          <w:spacing w:val="-6"/>
          <w:sz w:val="21"/>
          <w:szCs w:val="21"/>
        </w:rPr>
        <w:t>R</w:t>
      </w:r>
      <w:r>
        <w:rPr>
          <w:rFonts w:ascii="Arial" w:hAnsi="Arial" w:cs="Arial"/>
          <w:i/>
          <w:iCs/>
          <w:spacing w:val="-6"/>
          <w:sz w:val="13"/>
          <w:szCs w:val="13"/>
        </w:rPr>
        <w:t xml:space="preserve">F </w:t>
      </w:r>
      <w:r>
        <w:rPr>
          <w:rFonts w:ascii="Arial" w:hAnsi="Arial" w:cs="Arial"/>
          <w:spacing w:val="-6"/>
          <w:sz w:val="21"/>
          <w:szCs w:val="21"/>
        </w:rPr>
        <w:t xml:space="preserve">of 1. Local voltage capacitors are those that are not required to support high boundary flows across main boundaries on the transmission system but instead are required to support high local demand in the region they are connected. This requirement is far more seasonal and limited to the winter months. Accordingly, this type of compensation is given a </w:t>
      </w:r>
      <w:r>
        <w:rPr>
          <w:rFonts w:ascii="Arial" w:hAnsi="Arial" w:cs="Arial"/>
          <w:i/>
          <w:iCs/>
          <w:spacing w:val="-6"/>
          <w:sz w:val="21"/>
          <w:szCs w:val="21"/>
        </w:rPr>
        <w:t>R</w:t>
      </w:r>
      <w:r>
        <w:rPr>
          <w:rFonts w:ascii="Arial" w:hAnsi="Arial" w:cs="Arial"/>
          <w:i/>
          <w:iCs/>
          <w:spacing w:val="-6"/>
          <w:sz w:val="13"/>
          <w:szCs w:val="13"/>
        </w:rPr>
        <w:t xml:space="preserve">F </w:t>
      </w:r>
      <w:r>
        <w:rPr>
          <w:rFonts w:ascii="Arial" w:hAnsi="Arial" w:cs="Arial"/>
          <w:spacing w:val="-6"/>
          <w:sz w:val="21"/>
          <w:szCs w:val="21"/>
        </w:rPr>
        <w:t>of 0.25.</w:t>
      </w:r>
    </w:p>
    <w:p w14:paraId="79D23882" w14:textId="77777777" w:rsidR="00F62F1C" w:rsidRDefault="00F62F1C">
      <w:pPr>
        <w:kinsoku w:val="0"/>
        <w:overflowPunct w:val="0"/>
        <w:autoSpaceDE/>
        <w:autoSpaceDN/>
        <w:adjustRightInd/>
        <w:spacing w:before="216" w:line="232" w:lineRule="exact"/>
        <w:jc w:val="both"/>
        <w:textAlignment w:val="baseline"/>
        <w:rPr>
          <w:rFonts w:ascii="Arial" w:hAnsi="Arial" w:cs="Arial"/>
          <w:sz w:val="21"/>
          <w:szCs w:val="21"/>
        </w:rPr>
      </w:pPr>
      <w:r>
        <w:rPr>
          <w:rFonts w:ascii="Arial" w:hAnsi="Arial" w:cs="Arial"/>
          <w:sz w:val="21"/>
          <w:szCs w:val="21"/>
        </w:rPr>
        <w:t>The TOs will assign a type of compensation to each reactive compensation device as well as any lead assets which are required to be in service to operate the compensation such as the circuit breakers which switch them in and out.</w:t>
      </w:r>
    </w:p>
    <w:p w14:paraId="10CED8FA" w14:textId="77777777" w:rsidR="00F62F1C" w:rsidRDefault="00F62F1C">
      <w:pPr>
        <w:kinsoku w:val="0"/>
        <w:overflowPunct w:val="0"/>
        <w:autoSpaceDE/>
        <w:autoSpaceDN/>
        <w:adjustRightInd/>
        <w:spacing w:before="229" w:line="232" w:lineRule="exact"/>
        <w:jc w:val="both"/>
        <w:textAlignment w:val="baseline"/>
        <w:rPr>
          <w:rFonts w:ascii="Arial" w:hAnsi="Arial" w:cs="Arial"/>
          <w:spacing w:val="-4"/>
          <w:sz w:val="21"/>
          <w:szCs w:val="21"/>
        </w:rPr>
      </w:pPr>
      <w:r>
        <w:rPr>
          <w:rFonts w:ascii="Arial" w:hAnsi="Arial" w:cs="Arial"/>
          <w:spacing w:val="-4"/>
          <w:sz w:val="21"/>
          <w:szCs w:val="21"/>
        </w:rPr>
        <w:t>The TOs will share their lists with NG ESO (itemised as individual circuit IDs as opposed to individual assets, where many may appear on the same circuit) for comment as part of their data submission to NG ESO with any changes to previous lists highlighted. If NG ESO have any comments these will be returned to the TOs as part of the NG ESO data submission to the TOs.</w:t>
      </w:r>
    </w:p>
    <w:p w14:paraId="6A66AB23" w14:textId="77777777" w:rsidR="00F62F1C" w:rsidRDefault="00F62F1C">
      <w:pPr>
        <w:kinsoku w:val="0"/>
        <w:overflowPunct w:val="0"/>
        <w:autoSpaceDE/>
        <w:autoSpaceDN/>
        <w:adjustRightInd/>
        <w:spacing w:before="430" w:line="370" w:lineRule="exact"/>
        <w:ind w:right="720"/>
        <w:textAlignment w:val="baseline"/>
        <w:rPr>
          <w:rFonts w:ascii="Arial" w:hAnsi="Arial" w:cs="Arial"/>
          <w:sz w:val="29"/>
          <w:szCs w:val="29"/>
        </w:rPr>
      </w:pPr>
      <w:r>
        <w:rPr>
          <w:rFonts w:ascii="Arial" w:hAnsi="Arial" w:cs="Arial"/>
          <w:sz w:val="29"/>
          <w:szCs w:val="29"/>
        </w:rPr>
        <w:t>Guidance on Calculating the Average Cost of Procuring MVAr from Generation Sources</w:t>
      </w:r>
    </w:p>
    <w:p w14:paraId="7FC04004" w14:textId="77777777" w:rsidR="00F62F1C" w:rsidRDefault="00F62F1C">
      <w:pPr>
        <w:kinsoku w:val="0"/>
        <w:overflowPunct w:val="0"/>
        <w:autoSpaceDE/>
        <w:autoSpaceDN/>
        <w:adjustRightInd/>
        <w:spacing w:before="298" w:line="226" w:lineRule="exact"/>
        <w:ind w:right="504"/>
        <w:textAlignment w:val="baseline"/>
        <w:rPr>
          <w:rFonts w:ascii="Arial" w:hAnsi="Arial" w:cs="Arial"/>
          <w:sz w:val="21"/>
          <w:szCs w:val="21"/>
        </w:rPr>
      </w:pPr>
      <w:r>
        <w:rPr>
          <w:rFonts w:ascii="Arial" w:hAnsi="Arial" w:cs="Arial"/>
          <w:sz w:val="21"/>
          <w:szCs w:val="21"/>
        </w:rPr>
        <w:t>This component of System Consequence is calculated by taking an annual sum (from the latest, complete financial year) of:</w:t>
      </w:r>
    </w:p>
    <w:p w14:paraId="0D64E5A6" w14:textId="77777777" w:rsidR="00F62F1C" w:rsidRDefault="00F62F1C">
      <w:pPr>
        <w:numPr>
          <w:ilvl w:val="0"/>
          <w:numId w:val="4"/>
        </w:numPr>
        <w:kinsoku w:val="0"/>
        <w:overflowPunct w:val="0"/>
        <w:autoSpaceDE/>
        <w:autoSpaceDN/>
        <w:adjustRightInd/>
        <w:spacing w:before="8" w:line="232" w:lineRule="exact"/>
        <w:textAlignment w:val="baseline"/>
        <w:rPr>
          <w:rFonts w:ascii="Arial" w:hAnsi="Arial" w:cs="Arial"/>
          <w:spacing w:val="-3"/>
          <w:sz w:val="21"/>
          <w:szCs w:val="21"/>
        </w:rPr>
      </w:pPr>
      <w:r>
        <w:rPr>
          <w:rFonts w:ascii="Arial" w:hAnsi="Arial" w:cs="Arial"/>
          <w:spacing w:val="-3"/>
          <w:sz w:val="21"/>
          <w:szCs w:val="21"/>
        </w:rPr>
        <w:t>all costs of generators to absorb MVArs including Balancing Mechanism actions to:</w:t>
      </w:r>
    </w:p>
    <w:p w14:paraId="72CABF15" w14:textId="77777777" w:rsidR="00F62F1C" w:rsidRDefault="00F62F1C">
      <w:pPr>
        <w:numPr>
          <w:ilvl w:val="0"/>
          <w:numId w:val="5"/>
        </w:numPr>
        <w:kinsoku w:val="0"/>
        <w:overflowPunct w:val="0"/>
        <w:autoSpaceDE/>
        <w:autoSpaceDN/>
        <w:adjustRightInd/>
        <w:spacing w:before="8" w:line="232" w:lineRule="exact"/>
        <w:textAlignment w:val="baseline"/>
        <w:rPr>
          <w:rFonts w:ascii="Arial" w:hAnsi="Arial" w:cs="Arial"/>
          <w:spacing w:val="-5"/>
          <w:sz w:val="21"/>
          <w:szCs w:val="21"/>
        </w:rPr>
      </w:pPr>
      <w:r>
        <w:rPr>
          <w:rFonts w:ascii="Arial" w:hAnsi="Arial" w:cs="Arial"/>
          <w:spacing w:val="-5"/>
          <w:sz w:val="21"/>
          <w:szCs w:val="21"/>
        </w:rPr>
        <w:t>bring plant into service</w:t>
      </w:r>
    </w:p>
    <w:p w14:paraId="67118828" w14:textId="77777777" w:rsidR="00F62F1C" w:rsidRDefault="00F62F1C">
      <w:pPr>
        <w:numPr>
          <w:ilvl w:val="0"/>
          <w:numId w:val="6"/>
        </w:numPr>
        <w:kinsoku w:val="0"/>
        <w:overflowPunct w:val="0"/>
        <w:autoSpaceDE/>
        <w:autoSpaceDN/>
        <w:adjustRightInd/>
        <w:spacing w:line="226" w:lineRule="exact"/>
        <w:textAlignment w:val="baseline"/>
        <w:rPr>
          <w:rFonts w:ascii="Arial" w:hAnsi="Arial" w:cs="Arial"/>
          <w:sz w:val="21"/>
          <w:szCs w:val="21"/>
        </w:rPr>
      </w:pPr>
      <w:r>
        <w:rPr>
          <w:rFonts w:ascii="Arial" w:hAnsi="Arial" w:cs="Arial"/>
          <w:sz w:val="21"/>
          <w:szCs w:val="21"/>
        </w:rPr>
        <w:t>constrain plant</w:t>
      </w:r>
    </w:p>
    <w:p w14:paraId="26A1465E" w14:textId="77777777" w:rsidR="00F62F1C" w:rsidRDefault="00F62F1C">
      <w:pPr>
        <w:numPr>
          <w:ilvl w:val="0"/>
          <w:numId w:val="4"/>
        </w:numPr>
        <w:kinsoku w:val="0"/>
        <w:overflowPunct w:val="0"/>
        <w:autoSpaceDE/>
        <w:autoSpaceDN/>
        <w:adjustRightInd/>
        <w:spacing w:before="8" w:line="232" w:lineRule="exact"/>
        <w:textAlignment w:val="baseline"/>
        <w:rPr>
          <w:rFonts w:ascii="Arial" w:hAnsi="Arial" w:cs="Arial"/>
          <w:spacing w:val="-3"/>
          <w:sz w:val="21"/>
          <w:szCs w:val="21"/>
        </w:rPr>
      </w:pPr>
      <w:r>
        <w:rPr>
          <w:rFonts w:ascii="Arial" w:hAnsi="Arial" w:cs="Arial"/>
          <w:spacing w:val="-3"/>
          <w:sz w:val="21"/>
          <w:szCs w:val="21"/>
        </w:rPr>
        <w:t>the cost of providing the reactive absorption service</w:t>
      </w:r>
    </w:p>
    <w:p w14:paraId="141543D7" w14:textId="77777777" w:rsidR="00F62F1C" w:rsidRDefault="00F62F1C">
      <w:pPr>
        <w:kinsoku w:val="0"/>
        <w:overflowPunct w:val="0"/>
        <w:autoSpaceDE/>
        <w:autoSpaceDN/>
        <w:adjustRightInd/>
        <w:spacing w:before="244" w:line="221" w:lineRule="exact"/>
        <w:ind w:right="360"/>
        <w:textAlignment w:val="baseline"/>
        <w:rPr>
          <w:rFonts w:ascii="Arial" w:hAnsi="Arial" w:cs="Arial"/>
          <w:sz w:val="21"/>
          <w:szCs w:val="21"/>
        </w:rPr>
      </w:pPr>
      <w:r>
        <w:rPr>
          <w:rFonts w:ascii="Arial" w:hAnsi="Arial" w:cs="Arial"/>
          <w:sz w:val="21"/>
          <w:szCs w:val="21"/>
        </w:rPr>
        <w:t>This sum is divided by the total number of MVArs absorbed by generators over the year to give an average cost of procuring MVAr from generation sources.</w:t>
      </w:r>
    </w:p>
    <w:p w14:paraId="0ED851B8" w14:textId="77777777" w:rsidR="00F62F1C" w:rsidRDefault="00F62F1C">
      <w:pPr>
        <w:widowControl/>
        <w:rPr>
          <w:sz w:val="24"/>
          <w:szCs w:val="24"/>
        </w:rPr>
        <w:sectPr w:rsidR="00F62F1C">
          <w:pgSz w:w="11904" w:h="16834"/>
          <w:pgMar w:top="1400" w:right="1407" w:bottom="3958" w:left="1417" w:header="720" w:footer="720" w:gutter="0"/>
          <w:cols w:space="720"/>
          <w:noEndnote/>
        </w:sectPr>
      </w:pPr>
    </w:p>
    <w:p w14:paraId="1BC3C5AE" w14:textId="77777777" w:rsidR="00F62F1C" w:rsidRDefault="00F62F1C">
      <w:pPr>
        <w:kinsoku w:val="0"/>
        <w:overflowPunct w:val="0"/>
        <w:autoSpaceDE/>
        <w:autoSpaceDN/>
        <w:adjustRightInd/>
        <w:spacing w:before="42" w:line="273" w:lineRule="exact"/>
        <w:ind w:right="1224"/>
        <w:textAlignment w:val="baseline"/>
        <w:rPr>
          <w:rFonts w:ascii="Arial" w:hAnsi="Arial" w:cs="Arial"/>
          <w:b/>
          <w:bCs/>
          <w:i/>
          <w:iCs/>
          <w:sz w:val="29"/>
          <w:szCs w:val="29"/>
        </w:rPr>
      </w:pPr>
      <w:r>
        <w:rPr>
          <w:rFonts w:ascii="Arial" w:hAnsi="Arial" w:cs="Arial"/>
          <w:b/>
          <w:bCs/>
          <w:i/>
          <w:iCs/>
          <w:sz w:val="29"/>
          <w:szCs w:val="29"/>
        </w:rPr>
        <w:lastRenderedPageBreak/>
        <w:t xml:space="preserve">Appendix A: Data Exchange Form </w:t>
      </w:r>
      <w:r>
        <w:rPr>
          <w:rFonts w:ascii="Arial" w:hAnsi="Arial" w:cs="Arial"/>
          <w:sz w:val="24"/>
          <w:szCs w:val="24"/>
        </w:rPr>
        <w:t xml:space="preserve">– </w:t>
      </w:r>
      <w:r>
        <w:rPr>
          <w:rFonts w:ascii="Arial" w:hAnsi="Arial" w:cs="Arial"/>
          <w:b/>
          <w:bCs/>
          <w:i/>
          <w:iCs/>
          <w:sz w:val="29"/>
          <w:szCs w:val="29"/>
        </w:rPr>
        <w:t>Boundary Risk Cost and Capability</w:t>
      </w:r>
    </w:p>
    <w:tbl>
      <w:tblPr>
        <w:tblW w:w="0" w:type="auto"/>
        <w:tblInd w:w="28" w:type="dxa"/>
        <w:tblLayout w:type="fixed"/>
        <w:tblCellMar>
          <w:left w:w="0" w:type="dxa"/>
          <w:right w:w="0" w:type="dxa"/>
        </w:tblCellMar>
        <w:tblLook w:val="0000" w:firstRow="0" w:lastRow="0" w:firstColumn="0" w:lastColumn="0" w:noHBand="0" w:noVBand="0"/>
      </w:tblPr>
      <w:tblGrid>
        <w:gridCol w:w="1080"/>
        <w:gridCol w:w="912"/>
        <w:gridCol w:w="898"/>
        <w:gridCol w:w="897"/>
        <w:gridCol w:w="835"/>
        <w:gridCol w:w="816"/>
        <w:gridCol w:w="840"/>
        <w:gridCol w:w="504"/>
        <w:gridCol w:w="658"/>
        <w:gridCol w:w="1948"/>
      </w:tblGrid>
      <w:tr w:rsidR="00F62F1C" w14:paraId="2654AF4B" w14:textId="77777777">
        <w:tblPrEx>
          <w:tblCellMar>
            <w:top w:w="0" w:type="dxa"/>
            <w:left w:w="0" w:type="dxa"/>
            <w:bottom w:w="0" w:type="dxa"/>
            <w:right w:w="0" w:type="dxa"/>
          </w:tblCellMar>
        </w:tblPrEx>
        <w:trPr>
          <w:trHeight w:hRule="exact" w:val="826"/>
        </w:trPr>
        <w:tc>
          <w:tcPr>
            <w:tcW w:w="1080" w:type="dxa"/>
            <w:tcBorders>
              <w:top w:val="single" w:sz="6" w:space="0" w:color="auto"/>
              <w:left w:val="single" w:sz="6" w:space="0" w:color="auto"/>
              <w:bottom w:val="single" w:sz="6" w:space="0" w:color="auto"/>
              <w:right w:val="single" w:sz="6" w:space="0" w:color="auto"/>
            </w:tcBorders>
          </w:tcPr>
          <w:p w14:paraId="408362C7" w14:textId="77777777" w:rsidR="00F62F1C" w:rsidRDefault="00F62F1C">
            <w:pPr>
              <w:kinsoku w:val="0"/>
              <w:overflowPunct w:val="0"/>
              <w:autoSpaceDE/>
              <w:autoSpaceDN/>
              <w:adjustRightInd/>
              <w:spacing w:after="34" w:line="262" w:lineRule="exact"/>
              <w:jc w:val="center"/>
              <w:textAlignment w:val="baseline"/>
              <w:rPr>
                <w:rFonts w:ascii="Arial" w:hAnsi="Arial" w:cs="Arial"/>
                <w:b/>
                <w:bCs/>
                <w:sz w:val="19"/>
                <w:szCs w:val="19"/>
              </w:rPr>
            </w:pPr>
            <w:r>
              <w:rPr>
                <w:rFonts w:ascii="Arial" w:hAnsi="Arial" w:cs="Arial"/>
                <w:b/>
                <w:bCs/>
                <w:sz w:val="19"/>
                <w:szCs w:val="19"/>
              </w:rPr>
              <w:t>TO and</w:t>
            </w:r>
            <w:r>
              <w:rPr>
                <w:rFonts w:ascii="Arial" w:hAnsi="Arial" w:cs="Arial"/>
                <w:b/>
                <w:bCs/>
                <w:sz w:val="19"/>
                <w:szCs w:val="19"/>
              </w:rPr>
              <w:br/>
              <w:t>NG ESO</w:t>
            </w:r>
            <w:r>
              <w:rPr>
                <w:rFonts w:ascii="Arial" w:hAnsi="Arial" w:cs="Arial"/>
                <w:b/>
                <w:bCs/>
                <w:sz w:val="19"/>
                <w:szCs w:val="19"/>
              </w:rPr>
              <w:br/>
              <w:t>Agree</w:t>
            </w:r>
          </w:p>
        </w:tc>
        <w:tc>
          <w:tcPr>
            <w:tcW w:w="2707" w:type="dxa"/>
            <w:gridSpan w:val="3"/>
            <w:tcBorders>
              <w:top w:val="single" w:sz="6" w:space="0" w:color="auto"/>
              <w:left w:val="single" w:sz="6" w:space="0" w:color="auto"/>
              <w:bottom w:val="single" w:sz="6" w:space="0" w:color="auto"/>
              <w:right w:val="single" w:sz="6" w:space="0" w:color="auto"/>
            </w:tcBorders>
            <w:shd w:val="solid" w:color="4F81BC" w:fill="auto"/>
            <w:vAlign w:val="center"/>
          </w:tcPr>
          <w:p w14:paraId="0B713979" w14:textId="77777777" w:rsidR="00F62F1C" w:rsidRDefault="00F62F1C">
            <w:pPr>
              <w:kinsoku w:val="0"/>
              <w:overflowPunct w:val="0"/>
              <w:autoSpaceDE/>
              <w:autoSpaceDN/>
              <w:adjustRightInd/>
              <w:spacing w:before="288" w:after="288" w:line="244" w:lineRule="exact"/>
              <w:jc w:val="center"/>
              <w:textAlignment w:val="baseline"/>
              <w:rPr>
                <w:rFonts w:ascii="Arial" w:hAnsi="Arial" w:cs="Arial"/>
                <w:b/>
                <w:bCs/>
                <w:color w:val="000000"/>
                <w:sz w:val="19"/>
                <w:szCs w:val="19"/>
              </w:rPr>
            </w:pPr>
            <w:r>
              <w:rPr>
                <w:rFonts w:ascii="Arial" w:hAnsi="Arial" w:cs="Arial"/>
                <w:b/>
                <w:bCs/>
                <w:color w:val="000000"/>
                <w:sz w:val="19"/>
                <w:szCs w:val="19"/>
              </w:rPr>
              <w:t>TO Provide</w:t>
            </w:r>
          </w:p>
        </w:tc>
        <w:tc>
          <w:tcPr>
            <w:tcW w:w="2491" w:type="dxa"/>
            <w:gridSpan w:val="3"/>
            <w:tcBorders>
              <w:top w:val="single" w:sz="6" w:space="0" w:color="auto"/>
              <w:left w:val="single" w:sz="6" w:space="0" w:color="auto"/>
              <w:bottom w:val="single" w:sz="6" w:space="0" w:color="auto"/>
              <w:right w:val="single" w:sz="6" w:space="0" w:color="auto"/>
            </w:tcBorders>
            <w:shd w:val="solid" w:color="6F2F9F" w:fill="auto"/>
            <w:vAlign w:val="center"/>
          </w:tcPr>
          <w:p w14:paraId="11B68DE2" w14:textId="77777777" w:rsidR="00F62F1C" w:rsidRDefault="00F62F1C">
            <w:pPr>
              <w:kinsoku w:val="0"/>
              <w:overflowPunct w:val="0"/>
              <w:autoSpaceDE/>
              <w:autoSpaceDN/>
              <w:adjustRightInd/>
              <w:spacing w:before="288" w:after="288" w:line="244" w:lineRule="exact"/>
              <w:jc w:val="center"/>
              <w:textAlignment w:val="baseline"/>
              <w:rPr>
                <w:rFonts w:ascii="Arial" w:hAnsi="Arial" w:cs="Arial"/>
                <w:b/>
                <w:bCs/>
                <w:color w:val="FFFFFF"/>
                <w:sz w:val="19"/>
                <w:szCs w:val="19"/>
              </w:rPr>
            </w:pPr>
            <w:r>
              <w:rPr>
                <w:rFonts w:ascii="Arial" w:hAnsi="Arial" w:cs="Arial"/>
                <w:b/>
                <w:bCs/>
                <w:color w:val="FFFFFF"/>
                <w:sz w:val="19"/>
                <w:szCs w:val="19"/>
              </w:rPr>
              <w:t>NG ESO Calculate</w:t>
            </w:r>
          </w:p>
        </w:tc>
        <w:tc>
          <w:tcPr>
            <w:tcW w:w="1162" w:type="dxa"/>
            <w:gridSpan w:val="2"/>
            <w:tcBorders>
              <w:top w:val="single" w:sz="6" w:space="0" w:color="auto"/>
              <w:left w:val="single" w:sz="6" w:space="0" w:color="auto"/>
              <w:bottom w:val="single" w:sz="6" w:space="0" w:color="auto"/>
              <w:right w:val="single" w:sz="6" w:space="0" w:color="auto"/>
            </w:tcBorders>
            <w:shd w:val="solid" w:color="4F81BC" w:fill="auto"/>
          </w:tcPr>
          <w:p w14:paraId="236DD00D" w14:textId="77777777" w:rsidR="00F62F1C" w:rsidRDefault="00F62F1C">
            <w:pPr>
              <w:kinsoku w:val="0"/>
              <w:overflowPunct w:val="0"/>
              <w:autoSpaceDE/>
              <w:autoSpaceDN/>
              <w:adjustRightInd/>
              <w:spacing w:line="244" w:lineRule="exact"/>
              <w:jc w:val="center"/>
              <w:textAlignment w:val="baseline"/>
              <w:rPr>
                <w:rFonts w:ascii="Arial" w:hAnsi="Arial" w:cs="Arial"/>
                <w:b/>
                <w:bCs/>
                <w:color w:val="000000"/>
                <w:sz w:val="19"/>
                <w:szCs w:val="19"/>
              </w:rPr>
            </w:pPr>
            <w:r>
              <w:rPr>
                <w:rFonts w:ascii="Arial" w:hAnsi="Arial" w:cs="Arial"/>
                <w:b/>
                <w:bCs/>
                <w:color w:val="000000"/>
                <w:sz w:val="19"/>
                <w:szCs w:val="19"/>
              </w:rPr>
              <w:t>TO</w:t>
            </w:r>
          </w:p>
          <w:p w14:paraId="46D337FF" w14:textId="77777777" w:rsidR="00F62F1C" w:rsidRDefault="00F62F1C">
            <w:pPr>
              <w:kinsoku w:val="0"/>
              <w:overflowPunct w:val="0"/>
              <w:autoSpaceDE/>
              <w:autoSpaceDN/>
              <w:adjustRightInd/>
              <w:spacing w:before="30" w:after="288" w:line="244" w:lineRule="exact"/>
              <w:jc w:val="center"/>
              <w:textAlignment w:val="baseline"/>
              <w:rPr>
                <w:rFonts w:ascii="Arial" w:hAnsi="Arial" w:cs="Arial"/>
                <w:b/>
                <w:bCs/>
                <w:color w:val="000000"/>
                <w:sz w:val="19"/>
                <w:szCs w:val="19"/>
              </w:rPr>
            </w:pPr>
            <w:r>
              <w:rPr>
                <w:rFonts w:ascii="Arial" w:hAnsi="Arial" w:cs="Arial"/>
                <w:b/>
                <w:bCs/>
                <w:color w:val="000000"/>
                <w:sz w:val="19"/>
                <w:szCs w:val="19"/>
              </w:rPr>
              <w:t>Calculates</w:t>
            </w:r>
          </w:p>
        </w:tc>
        <w:tc>
          <w:tcPr>
            <w:tcW w:w="1948" w:type="dxa"/>
            <w:tcBorders>
              <w:top w:val="single" w:sz="6" w:space="0" w:color="auto"/>
              <w:left w:val="single" w:sz="6" w:space="0" w:color="auto"/>
              <w:bottom w:val="single" w:sz="6" w:space="0" w:color="auto"/>
              <w:right w:val="single" w:sz="6" w:space="0" w:color="auto"/>
            </w:tcBorders>
          </w:tcPr>
          <w:p w14:paraId="30181119" w14:textId="77777777" w:rsidR="00F62F1C" w:rsidRDefault="00F62F1C">
            <w:pPr>
              <w:kinsoku w:val="0"/>
              <w:overflowPunct w:val="0"/>
              <w:autoSpaceDE/>
              <w:autoSpaceDN/>
              <w:adjustRightInd/>
              <w:spacing w:after="288" w:line="266" w:lineRule="exact"/>
              <w:jc w:val="center"/>
              <w:textAlignment w:val="baseline"/>
              <w:rPr>
                <w:rFonts w:ascii="Arial" w:hAnsi="Arial" w:cs="Arial"/>
                <w:b/>
                <w:bCs/>
                <w:sz w:val="19"/>
                <w:szCs w:val="19"/>
              </w:rPr>
            </w:pPr>
            <w:r>
              <w:rPr>
                <w:rFonts w:ascii="Arial" w:hAnsi="Arial" w:cs="Arial"/>
                <w:b/>
                <w:bCs/>
                <w:sz w:val="19"/>
                <w:szCs w:val="19"/>
              </w:rPr>
              <w:t>Space for TO</w:t>
            </w:r>
            <w:r>
              <w:rPr>
                <w:rFonts w:ascii="Arial" w:hAnsi="Arial" w:cs="Arial"/>
                <w:b/>
                <w:bCs/>
                <w:sz w:val="19"/>
                <w:szCs w:val="19"/>
              </w:rPr>
              <w:br/>
              <w:t>and/or ESO Notes</w:t>
            </w:r>
          </w:p>
        </w:tc>
      </w:tr>
      <w:tr w:rsidR="00F62F1C" w14:paraId="35CF470D" w14:textId="77777777">
        <w:tblPrEx>
          <w:tblCellMar>
            <w:top w:w="0" w:type="dxa"/>
            <w:left w:w="0" w:type="dxa"/>
            <w:bottom w:w="0" w:type="dxa"/>
            <w:right w:w="0" w:type="dxa"/>
          </w:tblCellMar>
        </w:tblPrEx>
        <w:trPr>
          <w:cantSplit/>
          <w:trHeight w:hRule="exact" w:val="494"/>
        </w:trPr>
        <w:tc>
          <w:tcPr>
            <w:tcW w:w="1080" w:type="dxa"/>
            <w:vMerge w:val="restart"/>
            <w:tcBorders>
              <w:top w:val="single" w:sz="6" w:space="0" w:color="auto"/>
              <w:left w:val="single" w:sz="6" w:space="0" w:color="auto"/>
              <w:bottom w:val="nil"/>
              <w:right w:val="single" w:sz="6" w:space="0" w:color="auto"/>
            </w:tcBorders>
            <w:vAlign w:val="bottom"/>
          </w:tcPr>
          <w:p w14:paraId="19D5A777" w14:textId="77777777" w:rsidR="00F62F1C" w:rsidRDefault="00F62F1C">
            <w:pPr>
              <w:kinsoku w:val="0"/>
              <w:overflowPunct w:val="0"/>
              <w:autoSpaceDE/>
              <w:autoSpaceDN/>
              <w:adjustRightInd/>
              <w:spacing w:before="981" w:after="26" w:line="240" w:lineRule="exact"/>
              <w:jc w:val="center"/>
              <w:textAlignment w:val="baseline"/>
              <w:rPr>
                <w:rFonts w:ascii="Arial" w:hAnsi="Arial" w:cs="Arial"/>
                <w:b/>
                <w:bCs/>
                <w:sz w:val="19"/>
                <w:szCs w:val="19"/>
              </w:rPr>
            </w:pPr>
            <w:r>
              <w:rPr>
                <w:rFonts w:ascii="Arial" w:hAnsi="Arial" w:cs="Arial"/>
                <w:b/>
                <w:bCs/>
                <w:sz w:val="19"/>
                <w:szCs w:val="19"/>
              </w:rPr>
              <w:t>Boundary</w:t>
            </w:r>
          </w:p>
        </w:tc>
        <w:tc>
          <w:tcPr>
            <w:tcW w:w="2707" w:type="dxa"/>
            <w:gridSpan w:val="3"/>
            <w:tcBorders>
              <w:top w:val="single" w:sz="6" w:space="0" w:color="auto"/>
              <w:left w:val="single" w:sz="6" w:space="0" w:color="auto"/>
              <w:bottom w:val="single" w:sz="6" w:space="0" w:color="auto"/>
              <w:right w:val="single" w:sz="6" w:space="0" w:color="auto"/>
            </w:tcBorders>
            <w:vAlign w:val="bottom"/>
          </w:tcPr>
          <w:p w14:paraId="34864431" w14:textId="77777777" w:rsidR="00F62F1C" w:rsidRDefault="00F62F1C">
            <w:pPr>
              <w:kinsoku w:val="0"/>
              <w:overflowPunct w:val="0"/>
              <w:autoSpaceDE/>
              <w:autoSpaceDN/>
              <w:adjustRightInd/>
              <w:spacing w:before="242" w:after="2" w:line="240" w:lineRule="exact"/>
              <w:jc w:val="center"/>
              <w:textAlignment w:val="baseline"/>
              <w:rPr>
                <w:rFonts w:ascii="Arial" w:hAnsi="Arial" w:cs="Arial"/>
                <w:b/>
                <w:bCs/>
                <w:sz w:val="19"/>
                <w:szCs w:val="19"/>
              </w:rPr>
            </w:pPr>
            <w:r>
              <w:rPr>
                <w:rFonts w:ascii="Arial" w:hAnsi="Arial" w:cs="Arial"/>
                <w:b/>
                <w:bCs/>
                <w:sz w:val="19"/>
                <w:szCs w:val="19"/>
              </w:rPr>
              <w:t>Transfer Capability (MW)</w:t>
            </w:r>
          </w:p>
        </w:tc>
        <w:tc>
          <w:tcPr>
            <w:tcW w:w="2491" w:type="dxa"/>
            <w:gridSpan w:val="3"/>
            <w:tcBorders>
              <w:top w:val="single" w:sz="6" w:space="0" w:color="auto"/>
              <w:left w:val="single" w:sz="6" w:space="0" w:color="auto"/>
              <w:bottom w:val="single" w:sz="6" w:space="0" w:color="auto"/>
              <w:right w:val="single" w:sz="6" w:space="0" w:color="auto"/>
            </w:tcBorders>
          </w:tcPr>
          <w:p w14:paraId="1DF2DBFA" w14:textId="77777777" w:rsidR="00F62F1C" w:rsidRDefault="00F62F1C">
            <w:pPr>
              <w:kinsoku w:val="0"/>
              <w:overflowPunct w:val="0"/>
              <w:autoSpaceDE/>
              <w:autoSpaceDN/>
              <w:adjustRightInd/>
              <w:spacing w:after="2" w:line="240" w:lineRule="exact"/>
              <w:jc w:val="center"/>
              <w:textAlignment w:val="baseline"/>
              <w:rPr>
                <w:rFonts w:ascii="Arial" w:hAnsi="Arial" w:cs="Arial"/>
                <w:b/>
                <w:bCs/>
                <w:sz w:val="19"/>
                <w:szCs w:val="19"/>
              </w:rPr>
            </w:pPr>
            <w:r>
              <w:rPr>
                <w:rFonts w:ascii="Arial" w:hAnsi="Arial" w:cs="Arial"/>
                <w:b/>
                <w:bCs/>
                <w:sz w:val="19"/>
                <w:szCs w:val="19"/>
              </w:rPr>
              <w:t>Annual Cost (£m 2018</w:t>
            </w:r>
            <w:r>
              <w:rPr>
                <w:rFonts w:ascii="Arial" w:hAnsi="Arial" w:cs="Arial"/>
                <w:b/>
                <w:bCs/>
                <w:sz w:val="19"/>
                <w:szCs w:val="19"/>
              </w:rPr>
              <w:br/>
              <w:t>prices)</w:t>
            </w:r>
          </w:p>
        </w:tc>
        <w:tc>
          <w:tcPr>
            <w:tcW w:w="504" w:type="dxa"/>
            <w:vMerge w:val="restart"/>
            <w:tcBorders>
              <w:top w:val="single" w:sz="6" w:space="0" w:color="auto"/>
              <w:left w:val="single" w:sz="6" w:space="0" w:color="auto"/>
              <w:bottom w:val="nil"/>
              <w:right w:val="single" w:sz="6" w:space="0" w:color="auto"/>
            </w:tcBorders>
            <w:vAlign w:val="bottom"/>
          </w:tcPr>
          <w:p w14:paraId="08EDC6F0" w14:textId="77777777" w:rsidR="00F62F1C" w:rsidRDefault="00F62F1C">
            <w:pPr>
              <w:kinsoku w:val="0"/>
              <w:overflowPunct w:val="0"/>
              <w:autoSpaceDE/>
              <w:autoSpaceDN/>
              <w:adjustRightInd/>
              <w:spacing w:before="897" w:after="55" w:line="295" w:lineRule="exact"/>
              <w:jc w:val="center"/>
              <w:textAlignment w:val="baseline"/>
              <w:rPr>
                <w:rFonts w:ascii="Arial" w:hAnsi="Arial" w:cs="Arial"/>
                <w:b/>
                <w:bCs/>
                <w:sz w:val="22"/>
                <w:szCs w:val="22"/>
              </w:rPr>
            </w:pPr>
            <w:r>
              <w:rPr>
                <w:rFonts w:ascii="Arial" w:hAnsi="Arial" w:cs="Arial"/>
                <w:b/>
                <w:bCs/>
                <w:sz w:val="22"/>
                <w:szCs w:val="22"/>
              </w:rPr>
              <w:t>By</w:t>
            </w:r>
          </w:p>
        </w:tc>
        <w:tc>
          <w:tcPr>
            <w:tcW w:w="658" w:type="dxa"/>
            <w:vMerge w:val="restart"/>
            <w:tcBorders>
              <w:top w:val="single" w:sz="6" w:space="0" w:color="auto"/>
              <w:left w:val="single" w:sz="6" w:space="0" w:color="auto"/>
              <w:bottom w:val="nil"/>
              <w:right w:val="single" w:sz="6" w:space="0" w:color="auto"/>
            </w:tcBorders>
            <w:vAlign w:val="bottom"/>
          </w:tcPr>
          <w:p w14:paraId="24F592BF" w14:textId="77777777" w:rsidR="00F62F1C" w:rsidRDefault="00F62F1C">
            <w:pPr>
              <w:kinsoku w:val="0"/>
              <w:overflowPunct w:val="0"/>
              <w:autoSpaceDE/>
              <w:autoSpaceDN/>
              <w:adjustRightInd/>
              <w:spacing w:before="657" w:line="295" w:lineRule="exact"/>
              <w:jc w:val="center"/>
              <w:textAlignment w:val="baseline"/>
              <w:rPr>
                <w:rFonts w:ascii="Arial" w:hAnsi="Arial" w:cs="Arial"/>
                <w:b/>
                <w:bCs/>
                <w:sz w:val="22"/>
                <w:szCs w:val="22"/>
              </w:rPr>
            </w:pPr>
            <w:r>
              <w:rPr>
                <w:rFonts w:ascii="Arial" w:hAnsi="Arial" w:cs="Arial"/>
                <w:b/>
                <w:bCs/>
                <w:sz w:val="22"/>
                <w:szCs w:val="22"/>
              </w:rPr>
              <w:t>By+</w:t>
            </w:r>
          </w:p>
          <w:p w14:paraId="7C0B6DA5" w14:textId="77777777" w:rsidR="00F62F1C" w:rsidRDefault="00F62F1C">
            <w:pPr>
              <w:kinsoku w:val="0"/>
              <w:overflowPunct w:val="0"/>
              <w:autoSpaceDE/>
              <w:autoSpaceDN/>
              <w:adjustRightInd/>
              <w:spacing w:before="29" w:after="26" w:line="240" w:lineRule="exact"/>
              <w:jc w:val="center"/>
              <w:textAlignment w:val="baseline"/>
              <w:rPr>
                <w:rFonts w:ascii="Arial" w:hAnsi="Arial" w:cs="Arial"/>
                <w:b/>
                <w:bCs/>
                <w:sz w:val="19"/>
                <w:szCs w:val="19"/>
              </w:rPr>
            </w:pPr>
            <w:r>
              <w:rPr>
                <w:rFonts w:ascii="Arial" w:hAnsi="Arial" w:cs="Arial"/>
                <w:b/>
                <w:bCs/>
                <w:sz w:val="19"/>
                <w:szCs w:val="19"/>
              </w:rPr>
              <w:t>1</w:t>
            </w:r>
          </w:p>
        </w:tc>
        <w:tc>
          <w:tcPr>
            <w:tcW w:w="1948" w:type="dxa"/>
            <w:vMerge w:val="restart"/>
            <w:tcBorders>
              <w:top w:val="single" w:sz="6" w:space="0" w:color="auto"/>
              <w:left w:val="single" w:sz="6" w:space="0" w:color="auto"/>
              <w:bottom w:val="nil"/>
              <w:right w:val="single" w:sz="6" w:space="0" w:color="auto"/>
            </w:tcBorders>
            <w:vAlign w:val="bottom"/>
          </w:tcPr>
          <w:p w14:paraId="5D7A3EFD" w14:textId="77777777" w:rsidR="00F62F1C" w:rsidRDefault="00F62F1C">
            <w:pPr>
              <w:kinsoku w:val="0"/>
              <w:overflowPunct w:val="0"/>
              <w:autoSpaceDE/>
              <w:autoSpaceDN/>
              <w:adjustRightInd/>
              <w:spacing w:before="981" w:after="26" w:line="240" w:lineRule="exact"/>
              <w:jc w:val="center"/>
              <w:textAlignment w:val="baseline"/>
              <w:rPr>
                <w:rFonts w:ascii="Arial" w:hAnsi="Arial" w:cs="Arial"/>
                <w:b/>
                <w:bCs/>
                <w:sz w:val="19"/>
                <w:szCs w:val="19"/>
              </w:rPr>
            </w:pPr>
            <w:r>
              <w:rPr>
                <w:rFonts w:ascii="Arial" w:hAnsi="Arial" w:cs="Arial"/>
                <w:b/>
                <w:bCs/>
                <w:sz w:val="19"/>
                <w:szCs w:val="19"/>
              </w:rPr>
              <w:t>Notes</w:t>
            </w:r>
          </w:p>
        </w:tc>
      </w:tr>
      <w:tr w:rsidR="00F62F1C" w14:paraId="0502327B" w14:textId="77777777">
        <w:tblPrEx>
          <w:tblCellMar>
            <w:top w:w="0" w:type="dxa"/>
            <w:left w:w="0" w:type="dxa"/>
            <w:bottom w:w="0" w:type="dxa"/>
            <w:right w:w="0" w:type="dxa"/>
          </w:tblCellMar>
        </w:tblPrEx>
        <w:trPr>
          <w:cantSplit/>
          <w:trHeight w:hRule="exact" w:val="754"/>
        </w:trPr>
        <w:tc>
          <w:tcPr>
            <w:tcW w:w="1080" w:type="dxa"/>
            <w:vMerge/>
            <w:tcBorders>
              <w:top w:val="nil"/>
              <w:left w:val="single" w:sz="6" w:space="0" w:color="auto"/>
              <w:bottom w:val="single" w:sz="6" w:space="0" w:color="auto"/>
              <w:right w:val="single" w:sz="6" w:space="0" w:color="auto"/>
            </w:tcBorders>
            <w:vAlign w:val="bottom"/>
          </w:tcPr>
          <w:p w14:paraId="6BE5A113" w14:textId="77777777" w:rsidR="00F62F1C" w:rsidRDefault="00F62F1C">
            <w:pPr>
              <w:kinsoku w:val="0"/>
              <w:overflowPunct w:val="0"/>
              <w:autoSpaceDE/>
              <w:autoSpaceDN/>
              <w:adjustRightInd/>
              <w:textAlignment w:val="baseline"/>
              <w:rPr>
                <w:rFonts w:ascii="Arial" w:hAnsi="Arial" w:cs="Arial"/>
                <w:b/>
                <w:bCs/>
                <w:sz w:val="19"/>
                <w:szCs w:val="19"/>
              </w:rPr>
            </w:pPr>
          </w:p>
        </w:tc>
        <w:tc>
          <w:tcPr>
            <w:tcW w:w="912" w:type="dxa"/>
            <w:tcBorders>
              <w:top w:val="single" w:sz="6" w:space="0" w:color="auto"/>
              <w:left w:val="single" w:sz="6" w:space="0" w:color="auto"/>
              <w:bottom w:val="single" w:sz="6" w:space="0" w:color="auto"/>
              <w:right w:val="single" w:sz="6" w:space="0" w:color="auto"/>
            </w:tcBorders>
          </w:tcPr>
          <w:p w14:paraId="6361508F" w14:textId="77777777" w:rsidR="00F62F1C" w:rsidRDefault="00F62F1C">
            <w:pPr>
              <w:kinsoku w:val="0"/>
              <w:overflowPunct w:val="0"/>
              <w:autoSpaceDE/>
              <w:autoSpaceDN/>
              <w:adjustRightInd/>
              <w:spacing w:after="26" w:line="240" w:lineRule="exact"/>
              <w:jc w:val="center"/>
              <w:textAlignment w:val="baseline"/>
              <w:rPr>
                <w:rFonts w:ascii="Arial" w:hAnsi="Arial" w:cs="Arial"/>
                <w:b/>
                <w:bCs/>
                <w:sz w:val="19"/>
                <w:szCs w:val="19"/>
              </w:rPr>
            </w:pPr>
            <w:r>
              <w:rPr>
                <w:rFonts w:ascii="Arial" w:hAnsi="Arial" w:cs="Arial"/>
                <w:b/>
                <w:bCs/>
                <w:sz w:val="19"/>
                <w:szCs w:val="19"/>
              </w:rPr>
              <w:t>Prefault</w:t>
            </w:r>
            <w:r>
              <w:rPr>
                <w:rFonts w:ascii="Arial" w:hAnsi="Arial" w:cs="Arial"/>
                <w:b/>
                <w:bCs/>
                <w:sz w:val="19"/>
                <w:szCs w:val="19"/>
              </w:rPr>
              <w:br/>
              <w:t>Intact</w:t>
            </w:r>
            <w:r>
              <w:rPr>
                <w:rFonts w:ascii="Arial" w:hAnsi="Arial" w:cs="Arial"/>
                <w:b/>
                <w:bCs/>
                <w:sz w:val="19"/>
                <w:szCs w:val="19"/>
              </w:rPr>
              <w:br/>
              <w:t>(N-D)</w:t>
            </w:r>
          </w:p>
        </w:tc>
        <w:tc>
          <w:tcPr>
            <w:tcW w:w="898" w:type="dxa"/>
            <w:tcBorders>
              <w:top w:val="single" w:sz="6" w:space="0" w:color="auto"/>
              <w:left w:val="single" w:sz="6" w:space="0" w:color="auto"/>
              <w:bottom w:val="single" w:sz="6" w:space="0" w:color="auto"/>
              <w:right w:val="single" w:sz="6" w:space="0" w:color="auto"/>
            </w:tcBorders>
          </w:tcPr>
          <w:p w14:paraId="275C6521" w14:textId="77777777" w:rsidR="00F62F1C" w:rsidRDefault="00F62F1C">
            <w:pPr>
              <w:kinsoku w:val="0"/>
              <w:overflowPunct w:val="0"/>
              <w:autoSpaceDE/>
              <w:autoSpaceDN/>
              <w:adjustRightInd/>
              <w:spacing w:after="26" w:line="240" w:lineRule="exact"/>
              <w:jc w:val="center"/>
              <w:textAlignment w:val="baseline"/>
              <w:rPr>
                <w:rFonts w:ascii="Arial" w:hAnsi="Arial" w:cs="Arial"/>
                <w:b/>
                <w:bCs/>
                <w:sz w:val="19"/>
                <w:szCs w:val="19"/>
              </w:rPr>
            </w:pPr>
            <w:r>
              <w:rPr>
                <w:rFonts w:ascii="Arial" w:hAnsi="Arial" w:cs="Arial"/>
                <w:b/>
                <w:bCs/>
                <w:sz w:val="19"/>
                <w:szCs w:val="19"/>
              </w:rPr>
              <w:t>Prefault</w:t>
            </w:r>
            <w:r>
              <w:rPr>
                <w:rFonts w:ascii="Arial" w:hAnsi="Arial" w:cs="Arial"/>
                <w:b/>
                <w:bCs/>
                <w:sz w:val="19"/>
                <w:szCs w:val="19"/>
              </w:rPr>
              <w:br/>
              <w:t>N-1 (N-</w:t>
            </w:r>
            <w:r>
              <w:rPr>
                <w:rFonts w:ascii="Arial" w:hAnsi="Arial" w:cs="Arial"/>
                <w:b/>
                <w:bCs/>
                <w:sz w:val="19"/>
                <w:szCs w:val="19"/>
              </w:rPr>
              <w:br/>
              <w:t>1-D)</w:t>
            </w:r>
          </w:p>
        </w:tc>
        <w:tc>
          <w:tcPr>
            <w:tcW w:w="897" w:type="dxa"/>
            <w:tcBorders>
              <w:top w:val="single" w:sz="6" w:space="0" w:color="auto"/>
              <w:left w:val="single" w:sz="6" w:space="0" w:color="auto"/>
              <w:bottom w:val="single" w:sz="6" w:space="0" w:color="auto"/>
              <w:right w:val="single" w:sz="6" w:space="0" w:color="auto"/>
            </w:tcBorders>
          </w:tcPr>
          <w:p w14:paraId="1EA05B09" w14:textId="77777777" w:rsidR="00F62F1C" w:rsidRDefault="00F62F1C">
            <w:pPr>
              <w:kinsoku w:val="0"/>
              <w:overflowPunct w:val="0"/>
              <w:autoSpaceDE/>
              <w:autoSpaceDN/>
              <w:adjustRightInd/>
              <w:spacing w:after="26" w:line="240" w:lineRule="exact"/>
              <w:jc w:val="center"/>
              <w:textAlignment w:val="baseline"/>
              <w:rPr>
                <w:rFonts w:ascii="Arial" w:hAnsi="Arial" w:cs="Arial"/>
                <w:b/>
                <w:bCs/>
                <w:sz w:val="19"/>
                <w:szCs w:val="19"/>
              </w:rPr>
            </w:pPr>
            <w:r>
              <w:rPr>
                <w:rFonts w:ascii="Arial" w:hAnsi="Arial" w:cs="Arial"/>
                <w:b/>
                <w:bCs/>
                <w:sz w:val="19"/>
                <w:szCs w:val="19"/>
              </w:rPr>
              <w:t>Prefault</w:t>
            </w:r>
            <w:r>
              <w:rPr>
                <w:rFonts w:ascii="Arial" w:hAnsi="Arial" w:cs="Arial"/>
                <w:b/>
                <w:bCs/>
                <w:sz w:val="19"/>
                <w:szCs w:val="19"/>
              </w:rPr>
              <w:br/>
              <w:t>N-2 (N-</w:t>
            </w:r>
            <w:r>
              <w:rPr>
                <w:rFonts w:ascii="Arial" w:hAnsi="Arial" w:cs="Arial"/>
                <w:b/>
                <w:bCs/>
                <w:sz w:val="19"/>
                <w:szCs w:val="19"/>
              </w:rPr>
              <w:br/>
              <w:t>2-D)</w:t>
            </w:r>
          </w:p>
        </w:tc>
        <w:tc>
          <w:tcPr>
            <w:tcW w:w="835" w:type="dxa"/>
            <w:tcBorders>
              <w:top w:val="single" w:sz="6" w:space="0" w:color="auto"/>
              <w:left w:val="single" w:sz="6" w:space="0" w:color="auto"/>
              <w:bottom w:val="single" w:sz="6" w:space="0" w:color="auto"/>
              <w:right w:val="single" w:sz="6" w:space="0" w:color="auto"/>
            </w:tcBorders>
            <w:vAlign w:val="bottom"/>
          </w:tcPr>
          <w:p w14:paraId="08D13D04" w14:textId="77777777" w:rsidR="00F62F1C" w:rsidRDefault="00F62F1C">
            <w:pPr>
              <w:kinsoku w:val="0"/>
              <w:overflowPunct w:val="0"/>
              <w:autoSpaceDE/>
              <w:autoSpaceDN/>
              <w:adjustRightInd/>
              <w:spacing w:before="247" w:after="26" w:line="240" w:lineRule="exact"/>
              <w:ind w:left="108" w:right="108"/>
              <w:textAlignment w:val="baseline"/>
              <w:rPr>
                <w:rFonts w:ascii="Arial" w:hAnsi="Arial" w:cs="Arial"/>
                <w:b/>
                <w:bCs/>
                <w:spacing w:val="-5"/>
                <w:sz w:val="19"/>
                <w:szCs w:val="19"/>
              </w:rPr>
            </w:pPr>
            <w:r>
              <w:rPr>
                <w:rFonts w:ascii="Arial" w:hAnsi="Arial" w:cs="Arial"/>
                <w:b/>
                <w:bCs/>
                <w:spacing w:val="-5"/>
                <w:sz w:val="19"/>
                <w:szCs w:val="19"/>
              </w:rPr>
              <w:t>Prefaul t Intact</w:t>
            </w:r>
          </w:p>
        </w:tc>
        <w:tc>
          <w:tcPr>
            <w:tcW w:w="816" w:type="dxa"/>
            <w:tcBorders>
              <w:top w:val="single" w:sz="6" w:space="0" w:color="auto"/>
              <w:left w:val="single" w:sz="6" w:space="0" w:color="auto"/>
              <w:bottom w:val="single" w:sz="6" w:space="0" w:color="auto"/>
              <w:right w:val="single" w:sz="6" w:space="0" w:color="auto"/>
            </w:tcBorders>
          </w:tcPr>
          <w:p w14:paraId="5E1E86A3" w14:textId="77777777" w:rsidR="00F62F1C" w:rsidRDefault="00F62F1C">
            <w:pPr>
              <w:kinsoku w:val="0"/>
              <w:overflowPunct w:val="0"/>
              <w:autoSpaceDE/>
              <w:autoSpaceDN/>
              <w:adjustRightInd/>
              <w:spacing w:after="26" w:line="240" w:lineRule="exact"/>
              <w:jc w:val="center"/>
              <w:textAlignment w:val="baseline"/>
              <w:rPr>
                <w:rFonts w:ascii="Arial" w:hAnsi="Arial" w:cs="Arial"/>
                <w:b/>
                <w:bCs/>
                <w:sz w:val="19"/>
                <w:szCs w:val="19"/>
              </w:rPr>
            </w:pPr>
            <w:r>
              <w:rPr>
                <w:rFonts w:ascii="Arial" w:hAnsi="Arial" w:cs="Arial"/>
                <w:b/>
                <w:bCs/>
                <w:sz w:val="19"/>
                <w:szCs w:val="19"/>
              </w:rPr>
              <w:t>Prefaul</w:t>
            </w:r>
            <w:r>
              <w:rPr>
                <w:rFonts w:ascii="Arial" w:hAnsi="Arial" w:cs="Arial"/>
                <w:b/>
                <w:bCs/>
                <w:sz w:val="19"/>
                <w:szCs w:val="19"/>
              </w:rPr>
              <w:br/>
              <w:t>t N-1</w:t>
            </w:r>
            <w:r>
              <w:rPr>
                <w:rFonts w:ascii="Arial" w:hAnsi="Arial" w:cs="Arial"/>
                <w:b/>
                <w:bCs/>
                <w:sz w:val="19"/>
                <w:szCs w:val="19"/>
              </w:rPr>
              <w:br/>
              <w:t>(N-1-D)</w:t>
            </w:r>
          </w:p>
        </w:tc>
        <w:tc>
          <w:tcPr>
            <w:tcW w:w="840" w:type="dxa"/>
            <w:tcBorders>
              <w:top w:val="single" w:sz="6" w:space="0" w:color="auto"/>
              <w:left w:val="single" w:sz="6" w:space="0" w:color="auto"/>
              <w:bottom w:val="single" w:sz="6" w:space="0" w:color="auto"/>
              <w:right w:val="single" w:sz="6" w:space="0" w:color="auto"/>
            </w:tcBorders>
          </w:tcPr>
          <w:p w14:paraId="5420004B" w14:textId="77777777" w:rsidR="00F62F1C" w:rsidRDefault="00F62F1C">
            <w:pPr>
              <w:kinsoku w:val="0"/>
              <w:overflowPunct w:val="0"/>
              <w:autoSpaceDE/>
              <w:autoSpaceDN/>
              <w:adjustRightInd/>
              <w:spacing w:after="26" w:line="240" w:lineRule="exact"/>
              <w:jc w:val="center"/>
              <w:textAlignment w:val="baseline"/>
              <w:rPr>
                <w:rFonts w:ascii="Arial" w:hAnsi="Arial" w:cs="Arial"/>
                <w:b/>
                <w:bCs/>
                <w:sz w:val="19"/>
                <w:szCs w:val="19"/>
              </w:rPr>
            </w:pPr>
            <w:r>
              <w:rPr>
                <w:rFonts w:ascii="Arial" w:hAnsi="Arial" w:cs="Arial"/>
                <w:b/>
                <w:bCs/>
                <w:sz w:val="19"/>
                <w:szCs w:val="19"/>
              </w:rPr>
              <w:t>Prefaul</w:t>
            </w:r>
            <w:r>
              <w:rPr>
                <w:rFonts w:ascii="Arial" w:hAnsi="Arial" w:cs="Arial"/>
                <w:b/>
                <w:bCs/>
                <w:sz w:val="19"/>
                <w:szCs w:val="19"/>
              </w:rPr>
              <w:br/>
              <w:t>t N-2</w:t>
            </w:r>
            <w:r>
              <w:rPr>
                <w:rFonts w:ascii="Arial" w:hAnsi="Arial" w:cs="Arial"/>
                <w:b/>
                <w:bCs/>
                <w:sz w:val="19"/>
                <w:szCs w:val="19"/>
              </w:rPr>
              <w:br/>
              <w:t>(N-2-D)</w:t>
            </w:r>
          </w:p>
        </w:tc>
        <w:tc>
          <w:tcPr>
            <w:tcW w:w="504" w:type="dxa"/>
            <w:vMerge/>
            <w:tcBorders>
              <w:top w:val="nil"/>
              <w:left w:val="single" w:sz="6" w:space="0" w:color="auto"/>
              <w:bottom w:val="single" w:sz="6" w:space="0" w:color="auto"/>
              <w:right w:val="single" w:sz="6" w:space="0" w:color="auto"/>
            </w:tcBorders>
            <w:vAlign w:val="bottom"/>
          </w:tcPr>
          <w:p w14:paraId="6AB8185B" w14:textId="77777777" w:rsidR="00F62F1C" w:rsidRDefault="00F62F1C">
            <w:pPr>
              <w:kinsoku w:val="0"/>
              <w:overflowPunct w:val="0"/>
              <w:autoSpaceDE/>
              <w:autoSpaceDN/>
              <w:adjustRightInd/>
              <w:spacing w:after="26" w:line="240" w:lineRule="exact"/>
              <w:jc w:val="center"/>
              <w:textAlignment w:val="baseline"/>
              <w:rPr>
                <w:rFonts w:ascii="Arial" w:hAnsi="Arial" w:cs="Arial"/>
                <w:b/>
                <w:bCs/>
                <w:sz w:val="19"/>
                <w:szCs w:val="19"/>
              </w:rPr>
            </w:pPr>
          </w:p>
        </w:tc>
        <w:tc>
          <w:tcPr>
            <w:tcW w:w="658" w:type="dxa"/>
            <w:vMerge/>
            <w:tcBorders>
              <w:top w:val="nil"/>
              <w:left w:val="single" w:sz="6" w:space="0" w:color="auto"/>
              <w:bottom w:val="single" w:sz="6" w:space="0" w:color="auto"/>
              <w:right w:val="single" w:sz="6" w:space="0" w:color="auto"/>
            </w:tcBorders>
            <w:vAlign w:val="bottom"/>
          </w:tcPr>
          <w:p w14:paraId="338B5677" w14:textId="77777777" w:rsidR="00F62F1C" w:rsidRDefault="00F62F1C">
            <w:pPr>
              <w:kinsoku w:val="0"/>
              <w:overflowPunct w:val="0"/>
              <w:autoSpaceDE/>
              <w:autoSpaceDN/>
              <w:adjustRightInd/>
              <w:spacing w:after="26" w:line="240" w:lineRule="exact"/>
              <w:jc w:val="center"/>
              <w:textAlignment w:val="baseline"/>
              <w:rPr>
                <w:rFonts w:ascii="Arial" w:hAnsi="Arial" w:cs="Arial"/>
                <w:b/>
                <w:bCs/>
                <w:sz w:val="19"/>
                <w:szCs w:val="19"/>
              </w:rPr>
            </w:pPr>
          </w:p>
        </w:tc>
        <w:tc>
          <w:tcPr>
            <w:tcW w:w="1948" w:type="dxa"/>
            <w:vMerge/>
            <w:tcBorders>
              <w:top w:val="nil"/>
              <w:left w:val="single" w:sz="6" w:space="0" w:color="auto"/>
              <w:bottom w:val="single" w:sz="6" w:space="0" w:color="auto"/>
              <w:right w:val="single" w:sz="6" w:space="0" w:color="auto"/>
            </w:tcBorders>
            <w:vAlign w:val="bottom"/>
          </w:tcPr>
          <w:p w14:paraId="0380F34B" w14:textId="77777777" w:rsidR="00F62F1C" w:rsidRDefault="00F62F1C">
            <w:pPr>
              <w:kinsoku w:val="0"/>
              <w:overflowPunct w:val="0"/>
              <w:autoSpaceDE/>
              <w:autoSpaceDN/>
              <w:adjustRightInd/>
              <w:spacing w:after="26" w:line="240" w:lineRule="exact"/>
              <w:jc w:val="center"/>
              <w:textAlignment w:val="baseline"/>
              <w:rPr>
                <w:rFonts w:ascii="Arial" w:hAnsi="Arial" w:cs="Arial"/>
                <w:b/>
                <w:bCs/>
                <w:sz w:val="19"/>
                <w:szCs w:val="19"/>
              </w:rPr>
            </w:pPr>
          </w:p>
        </w:tc>
      </w:tr>
      <w:tr w:rsidR="00F62F1C" w14:paraId="20FB5704" w14:textId="77777777">
        <w:tblPrEx>
          <w:tblCellMar>
            <w:top w:w="0" w:type="dxa"/>
            <w:left w:w="0" w:type="dxa"/>
            <w:bottom w:w="0" w:type="dxa"/>
            <w:right w:w="0" w:type="dxa"/>
          </w:tblCellMar>
        </w:tblPrEx>
        <w:trPr>
          <w:trHeight w:hRule="exact" w:val="739"/>
        </w:trPr>
        <w:tc>
          <w:tcPr>
            <w:tcW w:w="1080" w:type="dxa"/>
            <w:tcBorders>
              <w:top w:val="single" w:sz="6" w:space="0" w:color="auto"/>
              <w:left w:val="single" w:sz="6" w:space="0" w:color="auto"/>
              <w:bottom w:val="single" w:sz="6" w:space="0" w:color="auto"/>
              <w:right w:val="single" w:sz="6" w:space="0" w:color="auto"/>
            </w:tcBorders>
          </w:tcPr>
          <w:p w14:paraId="40574EEF" w14:textId="77777777" w:rsidR="00F62F1C" w:rsidRDefault="00F62F1C">
            <w:pPr>
              <w:kinsoku w:val="0"/>
              <w:overflowPunct w:val="0"/>
              <w:autoSpaceDE/>
              <w:autoSpaceDN/>
              <w:adjustRightInd/>
              <w:spacing w:line="228" w:lineRule="exact"/>
              <w:ind w:left="432"/>
              <w:textAlignment w:val="baseline"/>
              <w:rPr>
                <w:rFonts w:ascii="Arial" w:hAnsi="Arial" w:cs="Arial"/>
                <w:b/>
                <w:bCs/>
                <w:sz w:val="19"/>
                <w:szCs w:val="19"/>
              </w:rPr>
            </w:pPr>
            <w:r>
              <w:rPr>
                <w:rFonts w:ascii="Arial" w:hAnsi="Arial" w:cs="Arial"/>
                <w:b/>
                <w:bCs/>
                <w:sz w:val="19"/>
                <w:szCs w:val="19"/>
              </w:rPr>
              <w:t>All</w:t>
            </w:r>
          </w:p>
          <w:p w14:paraId="707BEDC7" w14:textId="77777777" w:rsidR="00F62F1C" w:rsidRDefault="00F62F1C">
            <w:pPr>
              <w:kinsoku w:val="0"/>
              <w:overflowPunct w:val="0"/>
              <w:autoSpaceDE/>
              <w:autoSpaceDN/>
              <w:adjustRightInd/>
              <w:spacing w:before="19" w:after="6" w:line="240" w:lineRule="exact"/>
              <w:jc w:val="center"/>
              <w:textAlignment w:val="baseline"/>
              <w:rPr>
                <w:rFonts w:ascii="Arial" w:hAnsi="Arial" w:cs="Arial"/>
                <w:sz w:val="19"/>
                <w:szCs w:val="19"/>
              </w:rPr>
            </w:pPr>
            <w:r>
              <w:rPr>
                <w:rFonts w:ascii="Arial" w:hAnsi="Arial" w:cs="Arial"/>
                <w:b/>
                <w:bCs/>
                <w:sz w:val="19"/>
                <w:szCs w:val="19"/>
              </w:rPr>
              <w:t>Boundarie</w:t>
            </w:r>
            <w:r>
              <w:rPr>
                <w:rFonts w:ascii="Arial" w:hAnsi="Arial" w:cs="Arial"/>
                <w:b/>
                <w:bCs/>
                <w:sz w:val="19"/>
                <w:szCs w:val="19"/>
              </w:rPr>
              <w:br/>
              <w:t xml:space="preserve">s </w:t>
            </w:r>
            <w:r>
              <w:rPr>
                <w:rFonts w:ascii="Arial" w:hAnsi="Arial" w:cs="Arial"/>
                <w:sz w:val="19"/>
                <w:szCs w:val="19"/>
              </w:rPr>
              <w:t>Intact</w:t>
            </w:r>
          </w:p>
        </w:tc>
        <w:tc>
          <w:tcPr>
            <w:tcW w:w="912" w:type="dxa"/>
            <w:tcBorders>
              <w:top w:val="single" w:sz="6" w:space="0" w:color="auto"/>
              <w:left w:val="single" w:sz="6" w:space="0" w:color="auto"/>
              <w:bottom w:val="single" w:sz="6" w:space="0" w:color="auto"/>
              <w:right w:val="single" w:sz="6" w:space="0" w:color="auto"/>
            </w:tcBorders>
            <w:shd w:val="solid" w:color="BEBEBE" w:fill="auto"/>
          </w:tcPr>
          <w:p w14:paraId="5D5DEC05" w14:textId="77777777" w:rsidR="00F62F1C" w:rsidRDefault="00F62F1C">
            <w:pPr>
              <w:kinsoku w:val="0"/>
              <w:overflowPunct w:val="0"/>
              <w:autoSpaceDE/>
              <w:autoSpaceDN/>
              <w:adjustRightInd/>
              <w:textAlignment w:val="baseline"/>
              <w:rPr>
                <w:rFonts w:ascii="Arial" w:hAnsi="Arial" w:cs="Arial"/>
                <w:sz w:val="24"/>
                <w:szCs w:val="24"/>
              </w:rPr>
            </w:pPr>
          </w:p>
        </w:tc>
        <w:tc>
          <w:tcPr>
            <w:tcW w:w="898" w:type="dxa"/>
            <w:tcBorders>
              <w:top w:val="single" w:sz="6" w:space="0" w:color="auto"/>
              <w:left w:val="single" w:sz="6" w:space="0" w:color="auto"/>
              <w:bottom w:val="single" w:sz="6" w:space="0" w:color="auto"/>
              <w:right w:val="single" w:sz="6" w:space="0" w:color="auto"/>
            </w:tcBorders>
            <w:shd w:val="solid" w:color="BEBEBE" w:fill="auto"/>
          </w:tcPr>
          <w:p w14:paraId="7734580D" w14:textId="77777777" w:rsidR="00F62F1C" w:rsidRDefault="00F62F1C">
            <w:pPr>
              <w:kinsoku w:val="0"/>
              <w:overflowPunct w:val="0"/>
              <w:autoSpaceDE/>
              <w:autoSpaceDN/>
              <w:adjustRightInd/>
              <w:textAlignment w:val="baseline"/>
              <w:rPr>
                <w:rFonts w:ascii="Arial" w:hAnsi="Arial" w:cs="Arial"/>
                <w:sz w:val="24"/>
                <w:szCs w:val="24"/>
              </w:rPr>
            </w:pPr>
          </w:p>
        </w:tc>
        <w:tc>
          <w:tcPr>
            <w:tcW w:w="897" w:type="dxa"/>
            <w:tcBorders>
              <w:top w:val="single" w:sz="6" w:space="0" w:color="auto"/>
              <w:left w:val="single" w:sz="6" w:space="0" w:color="auto"/>
              <w:bottom w:val="single" w:sz="6" w:space="0" w:color="auto"/>
              <w:right w:val="single" w:sz="6" w:space="0" w:color="auto"/>
            </w:tcBorders>
            <w:shd w:val="solid" w:color="BEBEBE" w:fill="auto"/>
          </w:tcPr>
          <w:p w14:paraId="2E22DB91" w14:textId="77777777" w:rsidR="00F62F1C" w:rsidRDefault="00F62F1C">
            <w:pPr>
              <w:kinsoku w:val="0"/>
              <w:overflowPunct w:val="0"/>
              <w:autoSpaceDE/>
              <w:autoSpaceDN/>
              <w:adjustRightInd/>
              <w:textAlignment w:val="baseline"/>
              <w:rPr>
                <w:rFonts w:ascii="Arial" w:hAnsi="Arial" w:cs="Arial"/>
                <w:sz w:val="24"/>
                <w:szCs w:val="24"/>
              </w:rPr>
            </w:pPr>
          </w:p>
        </w:tc>
        <w:tc>
          <w:tcPr>
            <w:tcW w:w="835" w:type="dxa"/>
            <w:tcBorders>
              <w:top w:val="single" w:sz="6" w:space="0" w:color="auto"/>
              <w:left w:val="single" w:sz="6" w:space="0" w:color="auto"/>
              <w:bottom w:val="single" w:sz="6" w:space="0" w:color="auto"/>
              <w:right w:val="single" w:sz="6" w:space="0" w:color="auto"/>
            </w:tcBorders>
          </w:tcPr>
          <w:p w14:paraId="0A4E126F" w14:textId="77777777" w:rsidR="00F62F1C" w:rsidRDefault="00F62F1C">
            <w:pPr>
              <w:kinsoku w:val="0"/>
              <w:overflowPunct w:val="0"/>
              <w:autoSpaceDE/>
              <w:autoSpaceDN/>
              <w:adjustRightInd/>
              <w:textAlignment w:val="baseline"/>
              <w:rPr>
                <w:rFonts w:ascii="Arial" w:hAnsi="Arial" w:cs="Arial"/>
                <w:sz w:val="24"/>
                <w:szCs w:val="24"/>
              </w:rPr>
            </w:pPr>
          </w:p>
        </w:tc>
        <w:tc>
          <w:tcPr>
            <w:tcW w:w="816" w:type="dxa"/>
            <w:tcBorders>
              <w:top w:val="single" w:sz="6" w:space="0" w:color="auto"/>
              <w:left w:val="single" w:sz="6" w:space="0" w:color="auto"/>
              <w:bottom w:val="single" w:sz="6" w:space="0" w:color="auto"/>
              <w:right w:val="single" w:sz="6" w:space="0" w:color="auto"/>
            </w:tcBorders>
            <w:shd w:val="solid" w:color="BEBEBE" w:fill="auto"/>
          </w:tcPr>
          <w:p w14:paraId="7025EE1C" w14:textId="77777777" w:rsidR="00F62F1C" w:rsidRDefault="00F62F1C">
            <w:pPr>
              <w:kinsoku w:val="0"/>
              <w:overflowPunct w:val="0"/>
              <w:autoSpaceDE/>
              <w:autoSpaceDN/>
              <w:adjustRightInd/>
              <w:textAlignment w:val="baseline"/>
              <w:rPr>
                <w:rFonts w:ascii="Arial" w:hAnsi="Arial" w:cs="Arial"/>
                <w:sz w:val="24"/>
                <w:szCs w:val="24"/>
              </w:rPr>
            </w:pPr>
          </w:p>
        </w:tc>
        <w:tc>
          <w:tcPr>
            <w:tcW w:w="840" w:type="dxa"/>
            <w:tcBorders>
              <w:top w:val="single" w:sz="6" w:space="0" w:color="auto"/>
              <w:left w:val="single" w:sz="6" w:space="0" w:color="auto"/>
              <w:bottom w:val="single" w:sz="6" w:space="0" w:color="auto"/>
              <w:right w:val="single" w:sz="6" w:space="0" w:color="auto"/>
            </w:tcBorders>
            <w:shd w:val="solid" w:color="BEBEBE" w:fill="auto"/>
          </w:tcPr>
          <w:p w14:paraId="7A2C9471" w14:textId="77777777" w:rsidR="00F62F1C" w:rsidRDefault="00F62F1C">
            <w:pPr>
              <w:kinsoku w:val="0"/>
              <w:overflowPunct w:val="0"/>
              <w:autoSpaceDE/>
              <w:autoSpaceDN/>
              <w:adjustRightInd/>
              <w:textAlignment w:val="baseline"/>
              <w:rPr>
                <w:rFonts w:ascii="Arial" w:hAnsi="Arial" w:cs="Arial"/>
                <w:sz w:val="24"/>
                <w:szCs w:val="24"/>
              </w:rPr>
            </w:pPr>
          </w:p>
        </w:tc>
        <w:tc>
          <w:tcPr>
            <w:tcW w:w="504" w:type="dxa"/>
            <w:tcBorders>
              <w:top w:val="single" w:sz="6" w:space="0" w:color="auto"/>
              <w:left w:val="single" w:sz="6" w:space="0" w:color="auto"/>
              <w:bottom w:val="single" w:sz="6" w:space="0" w:color="auto"/>
              <w:right w:val="single" w:sz="6" w:space="0" w:color="auto"/>
            </w:tcBorders>
            <w:shd w:val="solid" w:color="BEBEBE" w:fill="auto"/>
          </w:tcPr>
          <w:p w14:paraId="1B479F06" w14:textId="77777777" w:rsidR="00F62F1C" w:rsidRDefault="00F62F1C">
            <w:pPr>
              <w:kinsoku w:val="0"/>
              <w:overflowPunct w:val="0"/>
              <w:autoSpaceDE/>
              <w:autoSpaceDN/>
              <w:adjustRightInd/>
              <w:textAlignment w:val="baseline"/>
              <w:rPr>
                <w:rFonts w:ascii="Arial" w:hAnsi="Arial" w:cs="Arial"/>
                <w:sz w:val="24"/>
                <w:szCs w:val="24"/>
              </w:rPr>
            </w:pPr>
          </w:p>
        </w:tc>
        <w:tc>
          <w:tcPr>
            <w:tcW w:w="658" w:type="dxa"/>
            <w:tcBorders>
              <w:top w:val="single" w:sz="6" w:space="0" w:color="auto"/>
              <w:left w:val="single" w:sz="6" w:space="0" w:color="auto"/>
              <w:bottom w:val="single" w:sz="6" w:space="0" w:color="auto"/>
              <w:right w:val="single" w:sz="6" w:space="0" w:color="auto"/>
            </w:tcBorders>
            <w:shd w:val="solid" w:color="BEBEBE" w:fill="auto"/>
          </w:tcPr>
          <w:p w14:paraId="25AC7948" w14:textId="77777777" w:rsidR="00F62F1C" w:rsidRDefault="00F62F1C">
            <w:pPr>
              <w:kinsoku w:val="0"/>
              <w:overflowPunct w:val="0"/>
              <w:autoSpaceDE/>
              <w:autoSpaceDN/>
              <w:adjustRightInd/>
              <w:textAlignment w:val="baseline"/>
              <w:rPr>
                <w:rFonts w:ascii="Arial" w:hAnsi="Arial" w:cs="Arial"/>
                <w:sz w:val="24"/>
                <w:szCs w:val="24"/>
              </w:rPr>
            </w:pPr>
          </w:p>
        </w:tc>
        <w:tc>
          <w:tcPr>
            <w:tcW w:w="1948" w:type="dxa"/>
            <w:tcBorders>
              <w:top w:val="single" w:sz="6" w:space="0" w:color="auto"/>
              <w:left w:val="single" w:sz="6" w:space="0" w:color="auto"/>
              <w:bottom w:val="single" w:sz="6" w:space="0" w:color="auto"/>
              <w:right w:val="single" w:sz="6" w:space="0" w:color="auto"/>
            </w:tcBorders>
          </w:tcPr>
          <w:p w14:paraId="64B5794C"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20148A3C" w14:textId="77777777">
        <w:tblPrEx>
          <w:tblCellMar>
            <w:top w:w="0" w:type="dxa"/>
            <w:left w:w="0" w:type="dxa"/>
            <w:bottom w:w="0" w:type="dxa"/>
            <w:right w:w="0" w:type="dxa"/>
          </w:tblCellMar>
        </w:tblPrEx>
        <w:trPr>
          <w:trHeight w:hRule="exact" w:val="302"/>
        </w:trPr>
        <w:tc>
          <w:tcPr>
            <w:tcW w:w="1080" w:type="dxa"/>
            <w:tcBorders>
              <w:top w:val="single" w:sz="6" w:space="0" w:color="auto"/>
              <w:left w:val="single" w:sz="6" w:space="0" w:color="auto"/>
              <w:bottom w:val="single" w:sz="6" w:space="0" w:color="auto"/>
              <w:right w:val="single" w:sz="6" w:space="0" w:color="auto"/>
            </w:tcBorders>
          </w:tcPr>
          <w:p w14:paraId="6545F856" w14:textId="77777777" w:rsidR="00F62F1C" w:rsidRDefault="00F62F1C">
            <w:pPr>
              <w:kinsoku w:val="0"/>
              <w:overflowPunct w:val="0"/>
              <w:autoSpaceDE/>
              <w:autoSpaceDN/>
              <w:adjustRightInd/>
              <w:textAlignment w:val="baseline"/>
              <w:rPr>
                <w:rFonts w:ascii="Arial" w:hAnsi="Arial" w:cs="Arial"/>
                <w:sz w:val="24"/>
                <w:szCs w:val="24"/>
              </w:rPr>
            </w:pPr>
          </w:p>
        </w:tc>
        <w:tc>
          <w:tcPr>
            <w:tcW w:w="912" w:type="dxa"/>
            <w:tcBorders>
              <w:top w:val="single" w:sz="6" w:space="0" w:color="auto"/>
              <w:left w:val="single" w:sz="6" w:space="0" w:color="auto"/>
              <w:bottom w:val="single" w:sz="6" w:space="0" w:color="auto"/>
              <w:right w:val="single" w:sz="6" w:space="0" w:color="auto"/>
            </w:tcBorders>
          </w:tcPr>
          <w:p w14:paraId="4854EACF" w14:textId="77777777" w:rsidR="00F62F1C" w:rsidRDefault="00F62F1C">
            <w:pPr>
              <w:kinsoku w:val="0"/>
              <w:overflowPunct w:val="0"/>
              <w:autoSpaceDE/>
              <w:autoSpaceDN/>
              <w:adjustRightInd/>
              <w:textAlignment w:val="baseline"/>
              <w:rPr>
                <w:rFonts w:ascii="Arial" w:hAnsi="Arial" w:cs="Arial"/>
                <w:sz w:val="24"/>
                <w:szCs w:val="24"/>
              </w:rPr>
            </w:pPr>
          </w:p>
        </w:tc>
        <w:tc>
          <w:tcPr>
            <w:tcW w:w="898" w:type="dxa"/>
            <w:tcBorders>
              <w:top w:val="single" w:sz="6" w:space="0" w:color="auto"/>
              <w:left w:val="single" w:sz="6" w:space="0" w:color="auto"/>
              <w:bottom w:val="single" w:sz="6" w:space="0" w:color="auto"/>
              <w:right w:val="single" w:sz="6" w:space="0" w:color="auto"/>
            </w:tcBorders>
          </w:tcPr>
          <w:p w14:paraId="7CC0F2CB" w14:textId="77777777" w:rsidR="00F62F1C" w:rsidRDefault="00F62F1C">
            <w:pPr>
              <w:kinsoku w:val="0"/>
              <w:overflowPunct w:val="0"/>
              <w:autoSpaceDE/>
              <w:autoSpaceDN/>
              <w:adjustRightInd/>
              <w:textAlignment w:val="baseline"/>
              <w:rPr>
                <w:rFonts w:ascii="Arial" w:hAnsi="Arial" w:cs="Arial"/>
                <w:sz w:val="24"/>
                <w:szCs w:val="24"/>
              </w:rPr>
            </w:pPr>
          </w:p>
        </w:tc>
        <w:tc>
          <w:tcPr>
            <w:tcW w:w="897" w:type="dxa"/>
            <w:tcBorders>
              <w:top w:val="single" w:sz="6" w:space="0" w:color="auto"/>
              <w:left w:val="single" w:sz="6" w:space="0" w:color="auto"/>
              <w:bottom w:val="single" w:sz="6" w:space="0" w:color="auto"/>
              <w:right w:val="single" w:sz="6" w:space="0" w:color="auto"/>
            </w:tcBorders>
          </w:tcPr>
          <w:p w14:paraId="112F4FA8" w14:textId="77777777" w:rsidR="00F62F1C" w:rsidRDefault="00F62F1C">
            <w:pPr>
              <w:kinsoku w:val="0"/>
              <w:overflowPunct w:val="0"/>
              <w:autoSpaceDE/>
              <w:autoSpaceDN/>
              <w:adjustRightInd/>
              <w:textAlignment w:val="baseline"/>
              <w:rPr>
                <w:rFonts w:ascii="Arial" w:hAnsi="Arial" w:cs="Arial"/>
                <w:sz w:val="24"/>
                <w:szCs w:val="24"/>
              </w:rPr>
            </w:pPr>
          </w:p>
        </w:tc>
        <w:tc>
          <w:tcPr>
            <w:tcW w:w="835" w:type="dxa"/>
            <w:tcBorders>
              <w:top w:val="single" w:sz="6" w:space="0" w:color="auto"/>
              <w:left w:val="single" w:sz="6" w:space="0" w:color="auto"/>
              <w:bottom w:val="single" w:sz="6" w:space="0" w:color="auto"/>
              <w:right w:val="single" w:sz="6" w:space="0" w:color="auto"/>
            </w:tcBorders>
            <w:shd w:val="solid" w:color="BEBEBE" w:fill="auto"/>
          </w:tcPr>
          <w:p w14:paraId="5F0FA7E3" w14:textId="77777777" w:rsidR="00F62F1C" w:rsidRDefault="00F62F1C">
            <w:pPr>
              <w:kinsoku w:val="0"/>
              <w:overflowPunct w:val="0"/>
              <w:autoSpaceDE/>
              <w:autoSpaceDN/>
              <w:adjustRightInd/>
              <w:textAlignment w:val="baseline"/>
              <w:rPr>
                <w:rFonts w:ascii="Arial" w:hAnsi="Arial" w:cs="Arial"/>
                <w:sz w:val="24"/>
                <w:szCs w:val="24"/>
              </w:rPr>
            </w:pPr>
          </w:p>
        </w:tc>
        <w:tc>
          <w:tcPr>
            <w:tcW w:w="816" w:type="dxa"/>
            <w:tcBorders>
              <w:top w:val="single" w:sz="6" w:space="0" w:color="auto"/>
              <w:left w:val="single" w:sz="6" w:space="0" w:color="auto"/>
              <w:bottom w:val="single" w:sz="6" w:space="0" w:color="auto"/>
              <w:right w:val="single" w:sz="6" w:space="0" w:color="auto"/>
            </w:tcBorders>
          </w:tcPr>
          <w:p w14:paraId="76A890B8" w14:textId="77777777" w:rsidR="00F62F1C" w:rsidRDefault="00F62F1C">
            <w:pPr>
              <w:kinsoku w:val="0"/>
              <w:overflowPunct w:val="0"/>
              <w:autoSpaceDE/>
              <w:autoSpaceDN/>
              <w:adjustRightInd/>
              <w:textAlignment w:val="baseline"/>
              <w:rPr>
                <w:rFonts w:ascii="Arial" w:hAnsi="Arial" w:cs="Arial"/>
                <w:sz w:val="24"/>
                <w:szCs w:val="24"/>
              </w:rPr>
            </w:pPr>
          </w:p>
        </w:tc>
        <w:tc>
          <w:tcPr>
            <w:tcW w:w="840" w:type="dxa"/>
            <w:tcBorders>
              <w:top w:val="single" w:sz="6" w:space="0" w:color="auto"/>
              <w:left w:val="single" w:sz="6" w:space="0" w:color="auto"/>
              <w:bottom w:val="single" w:sz="6" w:space="0" w:color="auto"/>
              <w:right w:val="single" w:sz="6" w:space="0" w:color="auto"/>
            </w:tcBorders>
          </w:tcPr>
          <w:p w14:paraId="3BC4DA35" w14:textId="77777777" w:rsidR="00F62F1C" w:rsidRDefault="00F62F1C">
            <w:pPr>
              <w:kinsoku w:val="0"/>
              <w:overflowPunct w:val="0"/>
              <w:autoSpaceDE/>
              <w:autoSpaceDN/>
              <w:adjustRightInd/>
              <w:textAlignment w:val="baseline"/>
              <w:rPr>
                <w:rFonts w:ascii="Arial" w:hAnsi="Arial" w:cs="Arial"/>
                <w:sz w:val="24"/>
                <w:szCs w:val="24"/>
              </w:rPr>
            </w:pPr>
          </w:p>
        </w:tc>
        <w:tc>
          <w:tcPr>
            <w:tcW w:w="504" w:type="dxa"/>
            <w:tcBorders>
              <w:top w:val="single" w:sz="6" w:space="0" w:color="auto"/>
              <w:left w:val="single" w:sz="6" w:space="0" w:color="auto"/>
              <w:bottom w:val="single" w:sz="6" w:space="0" w:color="auto"/>
              <w:right w:val="single" w:sz="6" w:space="0" w:color="auto"/>
            </w:tcBorders>
          </w:tcPr>
          <w:p w14:paraId="09F3E45F" w14:textId="77777777" w:rsidR="00F62F1C" w:rsidRDefault="00F62F1C">
            <w:pPr>
              <w:kinsoku w:val="0"/>
              <w:overflowPunct w:val="0"/>
              <w:autoSpaceDE/>
              <w:autoSpaceDN/>
              <w:adjustRightInd/>
              <w:textAlignment w:val="baseline"/>
              <w:rPr>
                <w:rFonts w:ascii="Arial" w:hAnsi="Arial" w:cs="Arial"/>
                <w:sz w:val="24"/>
                <w:szCs w:val="24"/>
              </w:rPr>
            </w:pPr>
          </w:p>
        </w:tc>
        <w:tc>
          <w:tcPr>
            <w:tcW w:w="658" w:type="dxa"/>
            <w:tcBorders>
              <w:top w:val="single" w:sz="6" w:space="0" w:color="auto"/>
              <w:left w:val="single" w:sz="6" w:space="0" w:color="auto"/>
              <w:bottom w:val="single" w:sz="6" w:space="0" w:color="auto"/>
              <w:right w:val="single" w:sz="6" w:space="0" w:color="auto"/>
            </w:tcBorders>
          </w:tcPr>
          <w:p w14:paraId="6C8CBE11" w14:textId="77777777" w:rsidR="00F62F1C" w:rsidRDefault="00F62F1C">
            <w:pPr>
              <w:kinsoku w:val="0"/>
              <w:overflowPunct w:val="0"/>
              <w:autoSpaceDE/>
              <w:autoSpaceDN/>
              <w:adjustRightInd/>
              <w:textAlignment w:val="baseline"/>
              <w:rPr>
                <w:rFonts w:ascii="Arial" w:hAnsi="Arial" w:cs="Arial"/>
                <w:sz w:val="24"/>
                <w:szCs w:val="24"/>
              </w:rPr>
            </w:pPr>
          </w:p>
        </w:tc>
        <w:tc>
          <w:tcPr>
            <w:tcW w:w="1948" w:type="dxa"/>
            <w:tcBorders>
              <w:top w:val="single" w:sz="6" w:space="0" w:color="auto"/>
              <w:left w:val="single" w:sz="6" w:space="0" w:color="auto"/>
              <w:bottom w:val="single" w:sz="6" w:space="0" w:color="auto"/>
              <w:right w:val="single" w:sz="6" w:space="0" w:color="auto"/>
            </w:tcBorders>
          </w:tcPr>
          <w:p w14:paraId="6E647CCC"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14D82A39" w14:textId="77777777">
        <w:tblPrEx>
          <w:tblCellMar>
            <w:top w:w="0" w:type="dxa"/>
            <w:left w:w="0" w:type="dxa"/>
            <w:bottom w:w="0" w:type="dxa"/>
            <w:right w:w="0" w:type="dxa"/>
          </w:tblCellMar>
        </w:tblPrEx>
        <w:trPr>
          <w:trHeight w:hRule="exact" w:val="322"/>
        </w:trPr>
        <w:tc>
          <w:tcPr>
            <w:tcW w:w="1080" w:type="dxa"/>
            <w:tcBorders>
              <w:top w:val="single" w:sz="6" w:space="0" w:color="auto"/>
              <w:left w:val="single" w:sz="6" w:space="0" w:color="auto"/>
              <w:bottom w:val="single" w:sz="6" w:space="0" w:color="auto"/>
              <w:right w:val="single" w:sz="6" w:space="0" w:color="auto"/>
            </w:tcBorders>
          </w:tcPr>
          <w:p w14:paraId="4F07D778" w14:textId="77777777" w:rsidR="00F62F1C" w:rsidRDefault="00F62F1C">
            <w:pPr>
              <w:kinsoku w:val="0"/>
              <w:overflowPunct w:val="0"/>
              <w:autoSpaceDE/>
              <w:autoSpaceDN/>
              <w:adjustRightInd/>
              <w:textAlignment w:val="baseline"/>
              <w:rPr>
                <w:rFonts w:ascii="Arial" w:hAnsi="Arial" w:cs="Arial"/>
                <w:sz w:val="24"/>
                <w:szCs w:val="24"/>
              </w:rPr>
            </w:pPr>
          </w:p>
        </w:tc>
        <w:tc>
          <w:tcPr>
            <w:tcW w:w="912" w:type="dxa"/>
            <w:tcBorders>
              <w:top w:val="single" w:sz="6" w:space="0" w:color="auto"/>
              <w:left w:val="single" w:sz="6" w:space="0" w:color="auto"/>
              <w:bottom w:val="single" w:sz="6" w:space="0" w:color="auto"/>
              <w:right w:val="single" w:sz="6" w:space="0" w:color="auto"/>
            </w:tcBorders>
          </w:tcPr>
          <w:p w14:paraId="7AE1EEDB" w14:textId="77777777" w:rsidR="00F62F1C" w:rsidRDefault="00F62F1C">
            <w:pPr>
              <w:kinsoku w:val="0"/>
              <w:overflowPunct w:val="0"/>
              <w:autoSpaceDE/>
              <w:autoSpaceDN/>
              <w:adjustRightInd/>
              <w:textAlignment w:val="baseline"/>
              <w:rPr>
                <w:rFonts w:ascii="Arial" w:hAnsi="Arial" w:cs="Arial"/>
                <w:sz w:val="24"/>
                <w:szCs w:val="24"/>
              </w:rPr>
            </w:pPr>
          </w:p>
        </w:tc>
        <w:tc>
          <w:tcPr>
            <w:tcW w:w="898" w:type="dxa"/>
            <w:tcBorders>
              <w:top w:val="single" w:sz="6" w:space="0" w:color="auto"/>
              <w:left w:val="single" w:sz="6" w:space="0" w:color="auto"/>
              <w:bottom w:val="single" w:sz="6" w:space="0" w:color="auto"/>
              <w:right w:val="single" w:sz="6" w:space="0" w:color="auto"/>
            </w:tcBorders>
          </w:tcPr>
          <w:p w14:paraId="489546B6" w14:textId="77777777" w:rsidR="00F62F1C" w:rsidRDefault="00F62F1C">
            <w:pPr>
              <w:kinsoku w:val="0"/>
              <w:overflowPunct w:val="0"/>
              <w:autoSpaceDE/>
              <w:autoSpaceDN/>
              <w:adjustRightInd/>
              <w:textAlignment w:val="baseline"/>
              <w:rPr>
                <w:rFonts w:ascii="Arial" w:hAnsi="Arial" w:cs="Arial"/>
                <w:sz w:val="24"/>
                <w:szCs w:val="24"/>
              </w:rPr>
            </w:pPr>
          </w:p>
        </w:tc>
        <w:tc>
          <w:tcPr>
            <w:tcW w:w="897" w:type="dxa"/>
            <w:tcBorders>
              <w:top w:val="single" w:sz="6" w:space="0" w:color="auto"/>
              <w:left w:val="single" w:sz="6" w:space="0" w:color="auto"/>
              <w:bottom w:val="single" w:sz="6" w:space="0" w:color="auto"/>
              <w:right w:val="single" w:sz="6" w:space="0" w:color="auto"/>
            </w:tcBorders>
          </w:tcPr>
          <w:p w14:paraId="21C69766" w14:textId="77777777" w:rsidR="00F62F1C" w:rsidRDefault="00F62F1C">
            <w:pPr>
              <w:kinsoku w:val="0"/>
              <w:overflowPunct w:val="0"/>
              <w:autoSpaceDE/>
              <w:autoSpaceDN/>
              <w:adjustRightInd/>
              <w:textAlignment w:val="baseline"/>
              <w:rPr>
                <w:rFonts w:ascii="Arial" w:hAnsi="Arial" w:cs="Arial"/>
                <w:sz w:val="24"/>
                <w:szCs w:val="24"/>
              </w:rPr>
            </w:pPr>
          </w:p>
        </w:tc>
        <w:tc>
          <w:tcPr>
            <w:tcW w:w="835" w:type="dxa"/>
            <w:tcBorders>
              <w:top w:val="single" w:sz="6" w:space="0" w:color="auto"/>
              <w:left w:val="single" w:sz="6" w:space="0" w:color="auto"/>
              <w:bottom w:val="single" w:sz="6" w:space="0" w:color="auto"/>
              <w:right w:val="single" w:sz="6" w:space="0" w:color="auto"/>
            </w:tcBorders>
            <w:shd w:val="solid" w:color="BEBEBE" w:fill="auto"/>
          </w:tcPr>
          <w:p w14:paraId="5AAAF161" w14:textId="77777777" w:rsidR="00F62F1C" w:rsidRDefault="00F62F1C">
            <w:pPr>
              <w:kinsoku w:val="0"/>
              <w:overflowPunct w:val="0"/>
              <w:autoSpaceDE/>
              <w:autoSpaceDN/>
              <w:adjustRightInd/>
              <w:textAlignment w:val="baseline"/>
              <w:rPr>
                <w:rFonts w:ascii="Arial" w:hAnsi="Arial" w:cs="Arial"/>
                <w:sz w:val="24"/>
                <w:szCs w:val="24"/>
              </w:rPr>
            </w:pPr>
          </w:p>
        </w:tc>
        <w:tc>
          <w:tcPr>
            <w:tcW w:w="816" w:type="dxa"/>
            <w:tcBorders>
              <w:top w:val="single" w:sz="6" w:space="0" w:color="auto"/>
              <w:left w:val="single" w:sz="6" w:space="0" w:color="auto"/>
              <w:bottom w:val="single" w:sz="6" w:space="0" w:color="auto"/>
              <w:right w:val="single" w:sz="6" w:space="0" w:color="auto"/>
            </w:tcBorders>
          </w:tcPr>
          <w:p w14:paraId="6AFB0175" w14:textId="77777777" w:rsidR="00F62F1C" w:rsidRDefault="00F62F1C">
            <w:pPr>
              <w:kinsoku w:val="0"/>
              <w:overflowPunct w:val="0"/>
              <w:autoSpaceDE/>
              <w:autoSpaceDN/>
              <w:adjustRightInd/>
              <w:textAlignment w:val="baseline"/>
              <w:rPr>
                <w:rFonts w:ascii="Arial" w:hAnsi="Arial" w:cs="Arial"/>
                <w:sz w:val="24"/>
                <w:szCs w:val="24"/>
              </w:rPr>
            </w:pPr>
          </w:p>
        </w:tc>
        <w:tc>
          <w:tcPr>
            <w:tcW w:w="840" w:type="dxa"/>
            <w:tcBorders>
              <w:top w:val="single" w:sz="6" w:space="0" w:color="auto"/>
              <w:left w:val="single" w:sz="6" w:space="0" w:color="auto"/>
              <w:bottom w:val="single" w:sz="6" w:space="0" w:color="auto"/>
              <w:right w:val="single" w:sz="6" w:space="0" w:color="auto"/>
            </w:tcBorders>
          </w:tcPr>
          <w:p w14:paraId="3A73E2EF" w14:textId="77777777" w:rsidR="00F62F1C" w:rsidRDefault="00F62F1C">
            <w:pPr>
              <w:kinsoku w:val="0"/>
              <w:overflowPunct w:val="0"/>
              <w:autoSpaceDE/>
              <w:autoSpaceDN/>
              <w:adjustRightInd/>
              <w:textAlignment w:val="baseline"/>
              <w:rPr>
                <w:rFonts w:ascii="Arial" w:hAnsi="Arial" w:cs="Arial"/>
                <w:sz w:val="24"/>
                <w:szCs w:val="24"/>
              </w:rPr>
            </w:pPr>
          </w:p>
        </w:tc>
        <w:tc>
          <w:tcPr>
            <w:tcW w:w="504" w:type="dxa"/>
            <w:tcBorders>
              <w:top w:val="single" w:sz="6" w:space="0" w:color="auto"/>
              <w:left w:val="single" w:sz="6" w:space="0" w:color="auto"/>
              <w:bottom w:val="single" w:sz="6" w:space="0" w:color="auto"/>
              <w:right w:val="single" w:sz="6" w:space="0" w:color="auto"/>
            </w:tcBorders>
          </w:tcPr>
          <w:p w14:paraId="0AD5C75D" w14:textId="77777777" w:rsidR="00F62F1C" w:rsidRDefault="00F62F1C">
            <w:pPr>
              <w:kinsoku w:val="0"/>
              <w:overflowPunct w:val="0"/>
              <w:autoSpaceDE/>
              <w:autoSpaceDN/>
              <w:adjustRightInd/>
              <w:textAlignment w:val="baseline"/>
              <w:rPr>
                <w:rFonts w:ascii="Arial" w:hAnsi="Arial" w:cs="Arial"/>
                <w:sz w:val="24"/>
                <w:szCs w:val="24"/>
              </w:rPr>
            </w:pPr>
          </w:p>
        </w:tc>
        <w:tc>
          <w:tcPr>
            <w:tcW w:w="658" w:type="dxa"/>
            <w:tcBorders>
              <w:top w:val="single" w:sz="6" w:space="0" w:color="auto"/>
              <w:left w:val="single" w:sz="6" w:space="0" w:color="auto"/>
              <w:bottom w:val="single" w:sz="6" w:space="0" w:color="auto"/>
              <w:right w:val="single" w:sz="6" w:space="0" w:color="auto"/>
            </w:tcBorders>
          </w:tcPr>
          <w:p w14:paraId="464DFAC6" w14:textId="77777777" w:rsidR="00F62F1C" w:rsidRDefault="00F62F1C">
            <w:pPr>
              <w:kinsoku w:val="0"/>
              <w:overflowPunct w:val="0"/>
              <w:autoSpaceDE/>
              <w:autoSpaceDN/>
              <w:adjustRightInd/>
              <w:textAlignment w:val="baseline"/>
              <w:rPr>
                <w:rFonts w:ascii="Arial" w:hAnsi="Arial" w:cs="Arial"/>
                <w:sz w:val="24"/>
                <w:szCs w:val="24"/>
              </w:rPr>
            </w:pPr>
          </w:p>
        </w:tc>
        <w:tc>
          <w:tcPr>
            <w:tcW w:w="1948" w:type="dxa"/>
            <w:tcBorders>
              <w:top w:val="single" w:sz="6" w:space="0" w:color="auto"/>
              <w:left w:val="single" w:sz="6" w:space="0" w:color="auto"/>
              <w:bottom w:val="single" w:sz="6" w:space="0" w:color="auto"/>
              <w:right w:val="single" w:sz="6" w:space="0" w:color="auto"/>
            </w:tcBorders>
          </w:tcPr>
          <w:p w14:paraId="389A5C6A"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2DF892E3" w14:textId="77777777">
        <w:tblPrEx>
          <w:tblCellMar>
            <w:top w:w="0" w:type="dxa"/>
            <w:left w:w="0" w:type="dxa"/>
            <w:bottom w:w="0" w:type="dxa"/>
            <w:right w:w="0" w:type="dxa"/>
          </w:tblCellMar>
        </w:tblPrEx>
        <w:trPr>
          <w:trHeight w:hRule="exact" w:val="302"/>
        </w:trPr>
        <w:tc>
          <w:tcPr>
            <w:tcW w:w="1080" w:type="dxa"/>
            <w:tcBorders>
              <w:top w:val="single" w:sz="6" w:space="0" w:color="auto"/>
              <w:left w:val="single" w:sz="6" w:space="0" w:color="auto"/>
              <w:bottom w:val="single" w:sz="6" w:space="0" w:color="auto"/>
              <w:right w:val="single" w:sz="6" w:space="0" w:color="auto"/>
            </w:tcBorders>
          </w:tcPr>
          <w:p w14:paraId="43D88CC5" w14:textId="77777777" w:rsidR="00F62F1C" w:rsidRDefault="00F62F1C">
            <w:pPr>
              <w:kinsoku w:val="0"/>
              <w:overflowPunct w:val="0"/>
              <w:autoSpaceDE/>
              <w:autoSpaceDN/>
              <w:adjustRightInd/>
              <w:textAlignment w:val="baseline"/>
              <w:rPr>
                <w:rFonts w:ascii="Arial" w:hAnsi="Arial" w:cs="Arial"/>
                <w:sz w:val="24"/>
                <w:szCs w:val="24"/>
              </w:rPr>
            </w:pPr>
          </w:p>
        </w:tc>
        <w:tc>
          <w:tcPr>
            <w:tcW w:w="912" w:type="dxa"/>
            <w:tcBorders>
              <w:top w:val="single" w:sz="6" w:space="0" w:color="auto"/>
              <w:left w:val="single" w:sz="6" w:space="0" w:color="auto"/>
              <w:bottom w:val="single" w:sz="6" w:space="0" w:color="auto"/>
              <w:right w:val="single" w:sz="6" w:space="0" w:color="auto"/>
            </w:tcBorders>
          </w:tcPr>
          <w:p w14:paraId="659D4704" w14:textId="77777777" w:rsidR="00F62F1C" w:rsidRDefault="00F62F1C">
            <w:pPr>
              <w:kinsoku w:val="0"/>
              <w:overflowPunct w:val="0"/>
              <w:autoSpaceDE/>
              <w:autoSpaceDN/>
              <w:adjustRightInd/>
              <w:textAlignment w:val="baseline"/>
              <w:rPr>
                <w:rFonts w:ascii="Arial" w:hAnsi="Arial" w:cs="Arial"/>
                <w:sz w:val="24"/>
                <w:szCs w:val="24"/>
              </w:rPr>
            </w:pPr>
          </w:p>
        </w:tc>
        <w:tc>
          <w:tcPr>
            <w:tcW w:w="898" w:type="dxa"/>
            <w:tcBorders>
              <w:top w:val="single" w:sz="6" w:space="0" w:color="auto"/>
              <w:left w:val="single" w:sz="6" w:space="0" w:color="auto"/>
              <w:bottom w:val="single" w:sz="6" w:space="0" w:color="auto"/>
              <w:right w:val="single" w:sz="6" w:space="0" w:color="auto"/>
            </w:tcBorders>
          </w:tcPr>
          <w:p w14:paraId="5DBA6268" w14:textId="77777777" w:rsidR="00F62F1C" w:rsidRDefault="00F62F1C">
            <w:pPr>
              <w:kinsoku w:val="0"/>
              <w:overflowPunct w:val="0"/>
              <w:autoSpaceDE/>
              <w:autoSpaceDN/>
              <w:adjustRightInd/>
              <w:textAlignment w:val="baseline"/>
              <w:rPr>
                <w:rFonts w:ascii="Arial" w:hAnsi="Arial" w:cs="Arial"/>
                <w:sz w:val="24"/>
                <w:szCs w:val="24"/>
              </w:rPr>
            </w:pPr>
          </w:p>
        </w:tc>
        <w:tc>
          <w:tcPr>
            <w:tcW w:w="897" w:type="dxa"/>
            <w:tcBorders>
              <w:top w:val="single" w:sz="6" w:space="0" w:color="auto"/>
              <w:left w:val="single" w:sz="6" w:space="0" w:color="auto"/>
              <w:bottom w:val="single" w:sz="6" w:space="0" w:color="auto"/>
              <w:right w:val="single" w:sz="6" w:space="0" w:color="auto"/>
            </w:tcBorders>
          </w:tcPr>
          <w:p w14:paraId="525E1695" w14:textId="77777777" w:rsidR="00F62F1C" w:rsidRDefault="00F62F1C">
            <w:pPr>
              <w:kinsoku w:val="0"/>
              <w:overflowPunct w:val="0"/>
              <w:autoSpaceDE/>
              <w:autoSpaceDN/>
              <w:adjustRightInd/>
              <w:textAlignment w:val="baseline"/>
              <w:rPr>
                <w:rFonts w:ascii="Arial" w:hAnsi="Arial" w:cs="Arial"/>
                <w:sz w:val="24"/>
                <w:szCs w:val="24"/>
              </w:rPr>
            </w:pPr>
          </w:p>
        </w:tc>
        <w:tc>
          <w:tcPr>
            <w:tcW w:w="835" w:type="dxa"/>
            <w:tcBorders>
              <w:top w:val="single" w:sz="6" w:space="0" w:color="auto"/>
              <w:left w:val="single" w:sz="6" w:space="0" w:color="auto"/>
              <w:bottom w:val="single" w:sz="6" w:space="0" w:color="auto"/>
              <w:right w:val="single" w:sz="6" w:space="0" w:color="auto"/>
            </w:tcBorders>
            <w:shd w:val="solid" w:color="BEBEBE" w:fill="auto"/>
          </w:tcPr>
          <w:p w14:paraId="7E95340F" w14:textId="77777777" w:rsidR="00F62F1C" w:rsidRDefault="00F62F1C">
            <w:pPr>
              <w:kinsoku w:val="0"/>
              <w:overflowPunct w:val="0"/>
              <w:autoSpaceDE/>
              <w:autoSpaceDN/>
              <w:adjustRightInd/>
              <w:textAlignment w:val="baseline"/>
              <w:rPr>
                <w:rFonts w:ascii="Arial" w:hAnsi="Arial" w:cs="Arial"/>
                <w:sz w:val="24"/>
                <w:szCs w:val="24"/>
              </w:rPr>
            </w:pPr>
          </w:p>
        </w:tc>
        <w:tc>
          <w:tcPr>
            <w:tcW w:w="816" w:type="dxa"/>
            <w:tcBorders>
              <w:top w:val="single" w:sz="6" w:space="0" w:color="auto"/>
              <w:left w:val="single" w:sz="6" w:space="0" w:color="auto"/>
              <w:bottom w:val="single" w:sz="6" w:space="0" w:color="auto"/>
              <w:right w:val="single" w:sz="6" w:space="0" w:color="auto"/>
            </w:tcBorders>
          </w:tcPr>
          <w:p w14:paraId="3CFB0CCD" w14:textId="77777777" w:rsidR="00F62F1C" w:rsidRDefault="00F62F1C">
            <w:pPr>
              <w:kinsoku w:val="0"/>
              <w:overflowPunct w:val="0"/>
              <w:autoSpaceDE/>
              <w:autoSpaceDN/>
              <w:adjustRightInd/>
              <w:textAlignment w:val="baseline"/>
              <w:rPr>
                <w:rFonts w:ascii="Arial" w:hAnsi="Arial" w:cs="Arial"/>
                <w:sz w:val="24"/>
                <w:szCs w:val="24"/>
              </w:rPr>
            </w:pPr>
          </w:p>
        </w:tc>
        <w:tc>
          <w:tcPr>
            <w:tcW w:w="840" w:type="dxa"/>
            <w:tcBorders>
              <w:top w:val="single" w:sz="6" w:space="0" w:color="auto"/>
              <w:left w:val="single" w:sz="6" w:space="0" w:color="auto"/>
              <w:bottom w:val="single" w:sz="6" w:space="0" w:color="auto"/>
              <w:right w:val="single" w:sz="6" w:space="0" w:color="auto"/>
            </w:tcBorders>
          </w:tcPr>
          <w:p w14:paraId="0626D6F0" w14:textId="77777777" w:rsidR="00F62F1C" w:rsidRDefault="00F62F1C">
            <w:pPr>
              <w:kinsoku w:val="0"/>
              <w:overflowPunct w:val="0"/>
              <w:autoSpaceDE/>
              <w:autoSpaceDN/>
              <w:adjustRightInd/>
              <w:textAlignment w:val="baseline"/>
              <w:rPr>
                <w:rFonts w:ascii="Arial" w:hAnsi="Arial" w:cs="Arial"/>
                <w:sz w:val="24"/>
                <w:szCs w:val="24"/>
              </w:rPr>
            </w:pPr>
          </w:p>
        </w:tc>
        <w:tc>
          <w:tcPr>
            <w:tcW w:w="504" w:type="dxa"/>
            <w:tcBorders>
              <w:top w:val="single" w:sz="6" w:space="0" w:color="auto"/>
              <w:left w:val="single" w:sz="6" w:space="0" w:color="auto"/>
              <w:bottom w:val="single" w:sz="6" w:space="0" w:color="auto"/>
              <w:right w:val="single" w:sz="6" w:space="0" w:color="auto"/>
            </w:tcBorders>
          </w:tcPr>
          <w:p w14:paraId="1B106D16" w14:textId="77777777" w:rsidR="00F62F1C" w:rsidRDefault="00F62F1C">
            <w:pPr>
              <w:kinsoku w:val="0"/>
              <w:overflowPunct w:val="0"/>
              <w:autoSpaceDE/>
              <w:autoSpaceDN/>
              <w:adjustRightInd/>
              <w:textAlignment w:val="baseline"/>
              <w:rPr>
                <w:rFonts w:ascii="Arial" w:hAnsi="Arial" w:cs="Arial"/>
                <w:sz w:val="24"/>
                <w:szCs w:val="24"/>
              </w:rPr>
            </w:pPr>
          </w:p>
        </w:tc>
        <w:tc>
          <w:tcPr>
            <w:tcW w:w="658" w:type="dxa"/>
            <w:tcBorders>
              <w:top w:val="single" w:sz="6" w:space="0" w:color="auto"/>
              <w:left w:val="single" w:sz="6" w:space="0" w:color="auto"/>
              <w:bottom w:val="single" w:sz="6" w:space="0" w:color="auto"/>
              <w:right w:val="single" w:sz="6" w:space="0" w:color="auto"/>
            </w:tcBorders>
          </w:tcPr>
          <w:p w14:paraId="6035ABCC" w14:textId="77777777" w:rsidR="00F62F1C" w:rsidRDefault="00F62F1C">
            <w:pPr>
              <w:kinsoku w:val="0"/>
              <w:overflowPunct w:val="0"/>
              <w:autoSpaceDE/>
              <w:autoSpaceDN/>
              <w:adjustRightInd/>
              <w:textAlignment w:val="baseline"/>
              <w:rPr>
                <w:rFonts w:ascii="Arial" w:hAnsi="Arial" w:cs="Arial"/>
                <w:sz w:val="24"/>
                <w:szCs w:val="24"/>
              </w:rPr>
            </w:pPr>
          </w:p>
        </w:tc>
        <w:tc>
          <w:tcPr>
            <w:tcW w:w="1948" w:type="dxa"/>
            <w:tcBorders>
              <w:top w:val="single" w:sz="6" w:space="0" w:color="auto"/>
              <w:left w:val="single" w:sz="6" w:space="0" w:color="auto"/>
              <w:bottom w:val="single" w:sz="6" w:space="0" w:color="auto"/>
              <w:right w:val="single" w:sz="6" w:space="0" w:color="auto"/>
            </w:tcBorders>
          </w:tcPr>
          <w:p w14:paraId="060CA3E7"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7C31B740" w14:textId="77777777">
        <w:tblPrEx>
          <w:tblCellMar>
            <w:top w:w="0" w:type="dxa"/>
            <w:left w:w="0" w:type="dxa"/>
            <w:bottom w:w="0" w:type="dxa"/>
            <w:right w:w="0" w:type="dxa"/>
          </w:tblCellMar>
        </w:tblPrEx>
        <w:trPr>
          <w:trHeight w:hRule="exact" w:val="322"/>
        </w:trPr>
        <w:tc>
          <w:tcPr>
            <w:tcW w:w="1080" w:type="dxa"/>
            <w:tcBorders>
              <w:top w:val="single" w:sz="6" w:space="0" w:color="auto"/>
              <w:left w:val="single" w:sz="6" w:space="0" w:color="auto"/>
              <w:bottom w:val="single" w:sz="6" w:space="0" w:color="auto"/>
              <w:right w:val="single" w:sz="6" w:space="0" w:color="auto"/>
            </w:tcBorders>
          </w:tcPr>
          <w:p w14:paraId="3427CA42" w14:textId="77777777" w:rsidR="00F62F1C" w:rsidRDefault="00F62F1C">
            <w:pPr>
              <w:kinsoku w:val="0"/>
              <w:overflowPunct w:val="0"/>
              <w:autoSpaceDE/>
              <w:autoSpaceDN/>
              <w:adjustRightInd/>
              <w:textAlignment w:val="baseline"/>
              <w:rPr>
                <w:rFonts w:ascii="Arial" w:hAnsi="Arial" w:cs="Arial"/>
                <w:sz w:val="24"/>
                <w:szCs w:val="24"/>
              </w:rPr>
            </w:pPr>
          </w:p>
        </w:tc>
        <w:tc>
          <w:tcPr>
            <w:tcW w:w="912" w:type="dxa"/>
            <w:tcBorders>
              <w:top w:val="single" w:sz="6" w:space="0" w:color="auto"/>
              <w:left w:val="single" w:sz="6" w:space="0" w:color="auto"/>
              <w:bottom w:val="single" w:sz="6" w:space="0" w:color="auto"/>
              <w:right w:val="single" w:sz="6" w:space="0" w:color="auto"/>
            </w:tcBorders>
          </w:tcPr>
          <w:p w14:paraId="75871DDD" w14:textId="77777777" w:rsidR="00F62F1C" w:rsidRDefault="00F62F1C">
            <w:pPr>
              <w:kinsoku w:val="0"/>
              <w:overflowPunct w:val="0"/>
              <w:autoSpaceDE/>
              <w:autoSpaceDN/>
              <w:adjustRightInd/>
              <w:textAlignment w:val="baseline"/>
              <w:rPr>
                <w:rFonts w:ascii="Arial" w:hAnsi="Arial" w:cs="Arial"/>
                <w:sz w:val="24"/>
                <w:szCs w:val="24"/>
              </w:rPr>
            </w:pPr>
          </w:p>
        </w:tc>
        <w:tc>
          <w:tcPr>
            <w:tcW w:w="898" w:type="dxa"/>
            <w:tcBorders>
              <w:top w:val="single" w:sz="6" w:space="0" w:color="auto"/>
              <w:left w:val="single" w:sz="6" w:space="0" w:color="auto"/>
              <w:bottom w:val="single" w:sz="6" w:space="0" w:color="auto"/>
              <w:right w:val="single" w:sz="6" w:space="0" w:color="auto"/>
            </w:tcBorders>
          </w:tcPr>
          <w:p w14:paraId="5B91A9F5" w14:textId="77777777" w:rsidR="00F62F1C" w:rsidRDefault="00F62F1C">
            <w:pPr>
              <w:kinsoku w:val="0"/>
              <w:overflowPunct w:val="0"/>
              <w:autoSpaceDE/>
              <w:autoSpaceDN/>
              <w:adjustRightInd/>
              <w:textAlignment w:val="baseline"/>
              <w:rPr>
                <w:rFonts w:ascii="Arial" w:hAnsi="Arial" w:cs="Arial"/>
                <w:sz w:val="24"/>
                <w:szCs w:val="24"/>
              </w:rPr>
            </w:pPr>
          </w:p>
        </w:tc>
        <w:tc>
          <w:tcPr>
            <w:tcW w:w="897" w:type="dxa"/>
            <w:tcBorders>
              <w:top w:val="single" w:sz="6" w:space="0" w:color="auto"/>
              <w:left w:val="single" w:sz="6" w:space="0" w:color="auto"/>
              <w:bottom w:val="single" w:sz="6" w:space="0" w:color="auto"/>
              <w:right w:val="single" w:sz="6" w:space="0" w:color="auto"/>
            </w:tcBorders>
          </w:tcPr>
          <w:p w14:paraId="7E3213D0" w14:textId="77777777" w:rsidR="00F62F1C" w:rsidRDefault="00F62F1C">
            <w:pPr>
              <w:kinsoku w:val="0"/>
              <w:overflowPunct w:val="0"/>
              <w:autoSpaceDE/>
              <w:autoSpaceDN/>
              <w:adjustRightInd/>
              <w:textAlignment w:val="baseline"/>
              <w:rPr>
                <w:rFonts w:ascii="Arial" w:hAnsi="Arial" w:cs="Arial"/>
                <w:sz w:val="24"/>
                <w:szCs w:val="24"/>
              </w:rPr>
            </w:pPr>
          </w:p>
        </w:tc>
        <w:tc>
          <w:tcPr>
            <w:tcW w:w="835" w:type="dxa"/>
            <w:tcBorders>
              <w:top w:val="single" w:sz="6" w:space="0" w:color="auto"/>
              <w:left w:val="single" w:sz="6" w:space="0" w:color="auto"/>
              <w:bottom w:val="single" w:sz="6" w:space="0" w:color="auto"/>
              <w:right w:val="single" w:sz="6" w:space="0" w:color="auto"/>
            </w:tcBorders>
            <w:shd w:val="solid" w:color="BEBEBE" w:fill="auto"/>
          </w:tcPr>
          <w:p w14:paraId="622EFD69" w14:textId="77777777" w:rsidR="00F62F1C" w:rsidRDefault="00F62F1C">
            <w:pPr>
              <w:kinsoku w:val="0"/>
              <w:overflowPunct w:val="0"/>
              <w:autoSpaceDE/>
              <w:autoSpaceDN/>
              <w:adjustRightInd/>
              <w:textAlignment w:val="baseline"/>
              <w:rPr>
                <w:rFonts w:ascii="Arial" w:hAnsi="Arial" w:cs="Arial"/>
                <w:sz w:val="24"/>
                <w:szCs w:val="24"/>
              </w:rPr>
            </w:pPr>
          </w:p>
        </w:tc>
        <w:tc>
          <w:tcPr>
            <w:tcW w:w="816" w:type="dxa"/>
            <w:tcBorders>
              <w:top w:val="single" w:sz="6" w:space="0" w:color="auto"/>
              <w:left w:val="single" w:sz="6" w:space="0" w:color="auto"/>
              <w:bottom w:val="single" w:sz="6" w:space="0" w:color="auto"/>
              <w:right w:val="single" w:sz="6" w:space="0" w:color="auto"/>
            </w:tcBorders>
          </w:tcPr>
          <w:p w14:paraId="3FBC7FE2" w14:textId="77777777" w:rsidR="00F62F1C" w:rsidRDefault="00F62F1C">
            <w:pPr>
              <w:kinsoku w:val="0"/>
              <w:overflowPunct w:val="0"/>
              <w:autoSpaceDE/>
              <w:autoSpaceDN/>
              <w:adjustRightInd/>
              <w:textAlignment w:val="baseline"/>
              <w:rPr>
                <w:rFonts w:ascii="Arial" w:hAnsi="Arial" w:cs="Arial"/>
                <w:sz w:val="24"/>
                <w:szCs w:val="24"/>
              </w:rPr>
            </w:pPr>
          </w:p>
        </w:tc>
        <w:tc>
          <w:tcPr>
            <w:tcW w:w="840" w:type="dxa"/>
            <w:tcBorders>
              <w:top w:val="single" w:sz="6" w:space="0" w:color="auto"/>
              <w:left w:val="single" w:sz="6" w:space="0" w:color="auto"/>
              <w:bottom w:val="single" w:sz="6" w:space="0" w:color="auto"/>
              <w:right w:val="single" w:sz="6" w:space="0" w:color="auto"/>
            </w:tcBorders>
          </w:tcPr>
          <w:p w14:paraId="3D82D9AB" w14:textId="77777777" w:rsidR="00F62F1C" w:rsidRDefault="00F62F1C">
            <w:pPr>
              <w:kinsoku w:val="0"/>
              <w:overflowPunct w:val="0"/>
              <w:autoSpaceDE/>
              <w:autoSpaceDN/>
              <w:adjustRightInd/>
              <w:textAlignment w:val="baseline"/>
              <w:rPr>
                <w:rFonts w:ascii="Arial" w:hAnsi="Arial" w:cs="Arial"/>
                <w:sz w:val="24"/>
                <w:szCs w:val="24"/>
              </w:rPr>
            </w:pPr>
          </w:p>
        </w:tc>
        <w:tc>
          <w:tcPr>
            <w:tcW w:w="504" w:type="dxa"/>
            <w:tcBorders>
              <w:top w:val="single" w:sz="6" w:space="0" w:color="auto"/>
              <w:left w:val="single" w:sz="6" w:space="0" w:color="auto"/>
              <w:bottom w:val="single" w:sz="6" w:space="0" w:color="auto"/>
              <w:right w:val="single" w:sz="6" w:space="0" w:color="auto"/>
            </w:tcBorders>
          </w:tcPr>
          <w:p w14:paraId="5FE5436B" w14:textId="77777777" w:rsidR="00F62F1C" w:rsidRDefault="00F62F1C">
            <w:pPr>
              <w:kinsoku w:val="0"/>
              <w:overflowPunct w:val="0"/>
              <w:autoSpaceDE/>
              <w:autoSpaceDN/>
              <w:adjustRightInd/>
              <w:textAlignment w:val="baseline"/>
              <w:rPr>
                <w:rFonts w:ascii="Arial" w:hAnsi="Arial" w:cs="Arial"/>
                <w:sz w:val="24"/>
                <w:szCs w:val="24"/>
              </w:rPr>
            </w:pPr>
          </w:p>
        </w:tc>
        <w:tc>
          <w:tcPr>
            <w:tcW w:w="658" w:type="dxa"/>
            <w:tcBorders>
              <w:top w:val="single" w:sz="6" w:space="0" w:color="auto"/>
              <w:left w:val="single" w:sz="6" w:space="0" w:color="auto"/>
              <w:bottom w:val="single" w:sz="6" w:space="0" w:color="auto"/>
              <w:right w:val="single" w:sz="6" w:space="0" w:color="auto"/>
            </w:tcBorders>
          </w:tcPr>
          <w:p w14:paraId="795858F4" w14:textId="77777777" w:rsidR="00F62F1C" w:rsidRDefault="00F62F1C">
            <w:pPr>
              <w:kinsoku w:val="0"/>
              <w:overflowPunct w:val="0"/>
              <w:autoSpaceDE/>
              <w:autoSpaceDN/>
              <w:adjustRightInd/>
              <w:textAlignment w:val="baseline"/>
              <w:rPr>
                <w:rFonts w:ascii="Arial" w:hAnsi="Arial" w:cs="Arial"/>
                <w:sz w:val="24"/>
                <w:szCs w:val="24"/>
              </w:rPr>
            </w:pPr>
          </w:p>
        </w:tc>
        <w:tc>
          <w:tcPr>
            <w:tcW w:w="1948" w:type="dxa"/>
            <w:tcBorders>
              <w:top w:val="single" w:sz="6" w:space="0" w:color="auto"/>
              <w:left w:val="single" w:sz="6" w:space="0" w:color="auto"/>
              <w:bottom w:val="single" w:sz="6" w:space="0" w:color="auto"/>
              <w:right w:val="single" w:sz="6" w:space="0" w:color="auto"/>
            </w:tcBorders>
          </w:tcPr>
          <w:p w14:paraId="4D5976DC"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65A8297B" w14:textId="77777777">
        <w:tblPrEx>
          <w:tblCellMar>
            <w:top w:w="0" w:type="dxa"/>
            <w:left w:w="0" w:type="dxa"/>
            <w:bottom w:w="0" w:type="dxa"/>
            <w:right w:w="0" w:type="dxa"/>
          </w:tblCellMar>
        </w:tblPrEx>
        <w:trPr>
          <w:trHeight w:hRule="exact" w:val="311"/>
        </w:trPr>
        <w:tc>
          <w:tcPr>
            <w:tcW w:w="1080" w:type="dxa"/>
            <w:tcBorders>
              <w:top w:val="single" w:sz="6" w:space="0" w:color="auto"/>
              <w:left w:val="single" w:sz="6" w:space="0" w:color="auto"/>
              <w:bottom w:val="single" w:sz="6" w:space="0" w:color="auto"/>
              <w:right w:val="single" w:sz="6" w:space="0" w:color="auto"/>
            </w:tcBorders>
          </w:tcPr>
          <w:p w14:paraId="1A501095" w14:textId="77777777" w:rsidR="00F62F1C" w:rsidRDefault="00F62F1C">
            <w:pPr>
              <w:kinsoku w:val="0"/>
              <w:overflowPunct w:val="0"/>
              <w:autoSpaceDE/>
              <w:autoSpaceDN/>
              <w:adjustRightInd/>
              <w:textAlignment w:val="baseline"/>
              <w:rPr>
                <w:rFonts w:ascii="Arial" w:hAnsi="Arial" w:cs="Arial"/>
                <w:sz w:val="24"/>
                <w:szCs w:val="24"/>
              </w:rPr>
            </w:pPr>
          </w:p>
        </w:tc>
        <w:tc>
          <w:tcPr>
            <w:tcW w:w="912" w:type="dxa"/>
            <w:tcBorders>
              <w:top w:val="single" w:sz="6" w:space="0" w:color="auto"/>
              <w:left w:val="single" w:sz="6" w:space="0" w:color="auto"/>
              <w:bottom w:val="single" w:sz="6" w:space="0" w:color="auto"/>
              <w:right w:val="single" w:sz="6" w:space="0" w:color="auto"/>
            </w:tcBorders>
          </w:tcPr>
          <w:p w14:paraId="0C98E133" w14:textId="77777777" w:rsidR="00F62F1C" w:rsidRDefault="00F62F1C">
            <w:pPr>
              <w:kinsoku w:val="0"/>
              <w:overflowPunct w:val="0"/>
              <w:autoSpaceDE/>
              <w:autoSpaceDN/>
              <w:adjustRightInd/>
              <w:textAlignment w:val="baseline"/>
              <w:rPr>
                <w:rFonts w:ascii="Arial" w:hAnsi="Arial" w:cs="Arial"/>
                <w:sz w:val="24"/>
                <w:szCs w:val="24"/>
              </w:rPr>
            </w:pPr>
          </w:p>
        </w:tc>
        <w:tc>
          <w:tcPr>
            <w:tcW w:w="898" w:type="dxa"/>
            <w:tcBorders>
              <w:top w:val="single" w:sz="6" w:space="0" w:color="auto"/>
              <w:left w:val="single" w:sz="6" w:space="0" w:color="auto"/>
              <w:bottom w:val="single" w:sz="6" w:space="0" w:color="auto"/>
              <w:right w:val="single" w:sz="6" w:space="0" w:color="auto"/>
            </w:tcBorders>
          </w:tcPr>
          <w:p w14:paraId="6004166D" w14:textId="77777777" w:rsidR="00F62F1C" w:rsidRDefault="00F62F1C">
            <w:pPr>
              <w:kinsoku w:val="0"/>
              <w:overflowPunct w:val="0"/>
              <w:autoSpaceDE/>
              <w:autoSpaceDN/>
              <w:adjustRightInd/>
              <w:textAlignment w:val="baseline"/>
              <w:rPr>
                <w:rFonts w:ascii="Arial" w:hAnsi="Arial" w:cs="Arial"/>
                <w:sz w:val="24"/>
                <w:szCs w:val="24"/>
              </w:rPr>
            </w:pPr>
          </w:p>
        </w:tc>
        <w:tc>
          <w:tcPr>
            <w:tcW w:w="897" w:type="dxa"/>
            <w:tcBorders>
              <w:top w:val="single" w:sz="6" w:space="0" w:color="auto"/>
              <w:left w:val="single" w:sz="6" w:space="0" w:color="auto"/>
              <w:bottom w:val="single" w:sz="6" w:space="0" w:color="auto"/>
              <w:right w:val="single" w:sz="6" w:space="0" w:color="auto"/>
            </w:tcBorders>
          </w:tcPr>
          <w:p w14:paraId="17DD3695" w14:textId="77777777" w:rsidR="00F62F1C" w:rsidRDefault="00F62F1C">
            <w:pPr>
              <w:kinsoku w:val="0"/>
              <w:overflowPunct w:val="0"/>
              <w:autoSpaceDE/>
              <w:autoSpaceDN/>
              <w:adjustRightInd/>
              <w:textAlignment w:val="baseline"/>
              <w:rPr>
                <w:rFonts w:ascii="Arial" w:hAnsi="Arial" w:cs="Arial"/>
                <w:sz w:val="24"/>
                <w:szCs w:val="24"/>
              </w:rPr>
            </w:pPr>
          </w:p>
        </w:tc>
        <w:tc>
          <w:tcPr>
            <w:tcW w:w="835" w:type="dxa"/>
            <w:tcBorders>
              <w:top w:val="single" w:sz="6" w:space="0" w:color="auto"/>
              <w:left w:val="single" w:sz="6" w:space="0" w:color="auto"/>
              <w:bottom w:val="single" w:sz="6" w:space="0" w:color="auto"/>
              <w:right w:val="single" w:sz="6" w:space="0" w:color="auto"/>
            </w:tcBorders>
            <w:shd w:val="solid" w:color="BEBEBE" w:fill="auto"/>
          </w:tcPr>
          <w:p w14:paraId="1C83A396" w14:textId="77777777" w:rsidR="00F62F1C" w:rsidRDefault="00F62F1C">
            <w:pPr>
              <w:kinsoku w:val="0"/>
              <w:overflowPunct w:val="0"/>
              <w:autoSpaceDE/>
              <w:autoSpaceDN/>
              <w:adjustRightInd/>
              <w:textAlignment w:val="baseline"/>
              <w:rPr>
                <w:rFonts w:ascii="Arial" w:hAnsi="Arial" w:cs="Arial"/>
                <w:sz w:val="24"/>
                <w:szCs w:val="24"/>
              </w:rPr>
            </w:pPr>
          </w:p>
        </w:tc>
        <w:tc>
          <w:tcPr>
            <w:tcW w:w="816" w:type="dxa"/>
            <w:tcBorders>
              <w:top w:val="single" w:sz="6" w:space="0" w:color="auto"/>
              <w:left w:val="single" w:sz="6" w:space="0" w:color="auto"/>
              <w:bottom w:val="single" w:sz="6" w:space="0" w:color="auto"/>
              <w:right w:val="single" w:sz="6" w:space="0" w:color="auto"/>
            </w:tcBorders>
          </w:tcPr>
          <w:p w14:paraId="0127607A" w14:textId="77777777" w:rsidR="00F62F1C" w:rsidRDefault="00F62F1C">
            <w:pPr>
              <w:kinsoku w:val="0"/>
              <w:overflowPunct w:val="0"/>
              <w:autoSpaceDE/>
              <w:autoSpaceDN/>
              <w:adjustRightInd/>
              <w:textAlignment w:val="baseline"/>
              <w:rPr>
                <w:rFonts w:ascii="Arial" w:hAnsi="Arial" w:cs="Arial"/>
                <w:sz w:val="24"/>
                <w:szCs w:val="24"/>
              </w:rPr>
            </w:pPr>
          </w:p>
        </w:tc>
        <w:tc>
          <w:tcPr>
            <w:tcW w:w="840" w:type="dxa"/>
            <w:tcBorders>
              <w:top w:val="single" w:sz="6" w:space="0" w:color="auto"/>
              <w:left w:val="single" w:sz="6" w:space="0" w:color="auto"/>
              <w:bottom w:val="single" w:sz="6" w:space="0" w:color="auto"/>
              <w:right w:val="single" w:sz="6" w:space="0" w:color="auto"/>
            </w:tcBorders>
          </w:tcPr>
          <w:p w14:paraId="5EACD786" w14:textId="77777777" w:rsidR="00F62F1C" w:rsidRDefault="00F62F1C">
            <w:pPr>
              <w:kinsoku w:val="0"/>
              <w:overflowPunct w:val="0"/>
              <w:autoSpaceDE/>
              <w:autoSpaceDN/>
              <w:adjustRightInd/>
              <w:textAlignment w:val="baseline"/>
              <w:rPr>
                <w:rFonts w:ascii="Arial" w:hAnsi="Arial" w:cs="Arial"/>
                <w:sz w:val="24"/>
                <w:szCs w:val="24"/>
              </w:rPr>
            </w:pPr>
          </w:p>
        </w:tc>
        <w:tc>
          <w:tcPr>
            <w:tcW w:w="504" w:type="dxa"/>
            <w:tcBorders>
              <w:top w:val="single" w:sz="6" w:space="0" w:color="auto"/>
              <w:left w:val="single" w:sz="6" w:space="0" w:color="auto"/>
              <w:bottom w:val="single" w:sz="6" w:space="0" w:color="auto"/>
              <w:right w:val="single" w:sz="6" w:space="0" w:color="auto"/>
            </w:tcBorders>
          </w:tcPr>
          <w:p w14:paraId="27D51A28" w14:textId="77777777" w:rsidR="00F62F1C" w:rsidRDefault="00F62F1C">
            <w:pPr>
              <w:kinsoku w:val="0"/>
              <w:overflowPunct w:val="0"/>
              <w:autoSpaceDE/>
              <w:autoSpaceDN/>
              <w:adjustRightInd/>
              <w:textAlignment w:val="baseline"/>
              <w:rPr>
                <w:rFonts w:ascii="Arial" w:hAnsi="Arial" w:cs="Arial"/>
                <w:sz w:val="24"/>
                <w:szCs w:val="24"/>
              </w:rPr>
            </w:pPr>
          </w:p>
        </w:tc>
        <w:tc>
          <w:tcPr>
            <w:tcW w:w="658" w:type="dxa"/>
            <w:tcBorders>
              <w:top w:val="single" w:sz="6" w:space="0" w:color="auto"/>
              <w:left w:val="single" w:sz="6" w:space="0" w:color="auto"/>
              <w:bottom w:val="single" w:sz="6" w:space="0" w:color="auto"/>
              <w:right w:val="single" w:sz="6" w:space="0" w:color="auto"/>
            </w:tcBorders>
          </w:tcPr>
          <w:p w14:paraId="355933BE" w14:textId="77777777" w:rsidR="00F62F1C" w:rsidRDefault="00F62F1C">
            <w:pPr>
              <w:kinsoku w:val="0"/>
              <w:overflowPunct w:val="0"/>
              <w:autoSpaceDE/>
              <w:autoSpaceDN/>
              <w:adjustRightInd/>
              <w:textAlignment w:val="baseline"/>
              <w:rPr>
                <w:rFonts w:ascii="Arial" w:hAnsi="Arial" w:cs="Arial"/>
                <w:sz w:val="24"/>
                <w:szCs w:val="24"/>
              </w:rPr>
            </w:pPr>
          </w:p>
        </w:tc>
        <w:tc>
          <w:tcPr>
            <w:tcW w:w="1948" w:type="dxa"/>
            <w:tcBorders>
              <w:top w:val="single" w:sz="6" w:space="0" w:color="auto"/>
              <w:left w:val="single" w:sz="6" w:space="0" w:color="auto"/>
              <w:bottom w:val="single" w:sz="6" w:space="0" w:color="auto"/>
              <w:right w:val="single" w:sz="6" w:space="0" w:color="auto"/>
            </w:tcBorders>
          </w:tcPr>
          <w:p w14:paraId="3A22D73E" w14:textId="77777777" w:rsidR="00F62F1C" w:rsidRDefault="00F62F1C">
            <w:pPr>
              <w:kinsoku w:val="0"/>
              <w:overflowPunct w:val="0"/>
              <w:autoSpaceDE/>
              <w:autoSpaceDN/>
              <w:adjustRightInd/>
              <w:textAlignment w:val="baseline"/>
              <w:rPr>
                <w:rFonts w:ascii="Arial" w:hAnsi="Arial" w:cs="Arial"/>
                <w:sz w:val="24"/>
                <w:szCs w:val="24"/>
              </w:rPr>
            </w:pPr>
          </w:p>
        </w:tc>
      </w:tr>
    </w:tbl>
    <w:p w14:paraId="7F4C4A37" w14:textId="77777777" w:rsidR="00F62F1C" w:rsidRDefault="00F62F1C">
      <w:pPr>
        <w:kinsoku w:val="0"/>
        <w:overflowPunct w:val="0"/>
        <w:autoSpaceDE/>
        <w:autoSpaceDN/>
        <w:adjustRightInd/>
        <w:spacing w:after="816" w:line="20" w:lineRule="exact"/>
        <w:ind w:left="19" w:right="19"/>
        <w:textAlignment w:val="baseline"/>
        <w:rPr>
          <w:sz w:val="24"/>
          <w:szCs w:val="24"/>
        </w:rPr>
      </w:pPr>
    </w:p>
    <w:p w14:paraId="2CC82DD2" w14:textId="77777777" w:rsidR="00F62F1C" w:rsidRDefault="00F62F1C">
      <w:pPr>
        <w:kinsoku w:val="0"/>
        <w:overflowPunct w:val="0"/>
        <w:autoSpaceDE/>
        <w:autoSpaceDN/>
        <w:adjustRightInd/>
        <w:spacing w:before="62" w:after="301" w:line="274" w:lineRule="exact"/>
        <w:jc w:val="both"/>
        <w:textAlignment w:val="baseline"/>
        <w:rPr>
          <w:rFonts w:ascii="Arial" w:hAnsi="Arial" w:cs="Arial"/>
          <w:b/>
          <w:bCs/>
          <w:i/>
          <w:iCs/>
          <w:sz w:val="29"/>
          <w:szCs w:val="29"/>
        </w:rPr>
      </w:pPr>
      <w:r>
        <w:rPr>
          <w:rFonts w:ascii="Arial" w:hAnsi="Arial" w:cs="Arial"/>
          <w:b/>
          <w:bCs/>
          <w:i/>
          <w:iCs/>
          <w:sz w:val="29"/>
          <w:szCs w:val="29"/>
        </w:rPr>
        <w:t xml:space="preserve">Appendix B: Data Exchange Form </w:t>
      </w:r>
      <w:r>
        <w:rPr>
          <w:rFonts w:ascii="Arial" w:hAnsi="Arial" w:cs="Arial"/>
          <w:sz w:val="24"/>
          <w:szCs w:val="24"/>
        </w:rPr>
        <w:t xml:space="preserve">– </w:t>
      </w:r>
      <w:r>
        <w:rPr>
          <w:rFonts w:ascii="Arial" w:hAnsi="Arial" w:cs="Arial"/>
          <w:b/>
          <w:bCs/>
          <w:i/>
          <w:iCs/>
          <w:sz w:val="29"/>
          <w:szCs w:val="29"/>
        </w:rPr>
        <w:t>Requirement Factors for Reactive Compensation Equipment (with example data)</w:t>
      </w:r>
    </w:p>
    <w:tbl>
      <w:tblPr>
        <w:tblW w:w="0" w:type="auto"/>
        <w:tblInd w:w="28" w:type="dxa"/>
        <w:tblLayout w:type="fixed"/>
        <w:tblCellMar>
          <w:left w:w="0" w:type="dxa"/>
          <w:right w:w="0" w:type="dxa"/>
        </w:tblCellMar>
        <w:tblLook w:val="0000" w:firstRow="0" w:lastRow="0" w:firstColumn="0" w:lastColumn="0" w:noHBand="0" w:noVBand="0"/>
      </w:tblPr>
      <w:tblGrid>
        <w:gridCol w:w="1882"/>
        <w:gridCol w:w="1761"/>
        <w:gridCol w:w="1618"/>
        <w:gridCol w:w="4127"/>
      </w:tblGrid>
      <w:tr w:rsidR="00F62F1C" w14:paraId="73AEEB6D" w14:textId="77777777">
        <w:tblPrEx>
          <w:tblCellMar>
            <w:top w:w="0" w:type="dxa"/>
            <w:left w:w="0" w:type="dxa"/>
            <w:bottom w:w="0" w:type="dxa"/>
            <w:right w:w="0" w:type="dxa"/>
          </w:tblCellMar>
        </w:tblPrEx>
        <w:trPr>
          <w:cantSplit/>
          <w:trHeight w:hRule="exact" w:val="235"/>
        </w:trPr>
        <w:tc>
          <w:tcPr>
            <w:tcW w:w="3643" w:type="dxa"/>
            <w:gridSpan w:val="2"/>
            <w:vMerge w:val="restart"/>
            <w:tcBorders>
              <w:top w:val="single" w:sz="6" w:space="0" w:color="auto"/>
              <w:left w:val="single" w:sz="6" w:space="0" w:color="auto"/>
              <w:bottom w:val="nil"/>
              <w:right w:val="single" w:sz="6" w:space="0" w:color="auto"/>
            </w:tcBorders>
            <w:shd w:val="solid" w:color="4471C4" w:fill="auto"/>
          </w:tcPr>
          <w:p w14:paraId="1692A549" w14:textId="77777777" w:rsidR="00F62F1C" w:rsidRDefault="00F62F1C">
            <w:pPr>
              <w:kinsoku w:val="0"/>
              <w:overflowPunct w:val="0"/>
              <w:autoSpaceDE/>
              <w:autoSpaceDN/>
              <w:adjustRightInd/>
              <w:spacing w:before="543" w:after="1099" w:line="244" w:lineRule="exact"/>
              <w:jc w:val="center"/>
              <w:textAlignment w:val="baseline"/>
              <w:rPr>
                <w:rFonts w:ascii="Arial" w:hAnsi="Arial" w:cs="Arial"/>
                <w:b/>
                <w:bCs/>
                <w:color w:val="000000"/>
                <w:sz w:val="19"/>
                <w:szCs w:val="19"/>
              </w:rPr>
            </w:pPr>
            <w:r>
              <w:rPr>
                <w:rFonts w:ascii="Arial" w:hAnsi="Arial" w:cs="Arial"/>
                <w:b/>
                <w:bCs/>
                <w:color w:val="000000"/>
                <w:sz w:val="19"/>
                <w:szCs w:val="19"/>
              </w:rPr>
              <w:t>TO Provide</w:t>
            </w:r>
          </w:p>
        </w:tc>
        <w:tc>
          <w:tcPr>
            <w:tcW w:w="1618" w:type="dxa"/>
            <w:tcBorders>
              <w:top w:val="single" w:sz="6" w:space="0" w:color="auto"/>
              <w:left w:val="single" w:sz="6" w:space="0" w:color="auto"/>
              <w:bottom w:val="single" w:sz="6" w:space="0" w:color="auto"/>
              <w:right w:val="single" w:sz="6" w:space="0" w:color="auto"/>
            </w:tcBorders>
            <w:shd w:val="solid" w:color="6F2F9F" w:fill="auto"/>
            <w:vAlign w:val="center"/>
          </w:tcPr>
          <w:p w14:paraId="12DBACC0" w14:textId="77777777" w:rsidR="00F62F1C" w:rsidRDefault="00F62F1C">
            <w:pPr>
              <w:kinsoku w:val="0"/>
              <w:overflowPunct w:val="0"/>
              <w:autoSpaceDE/>
              <w:autoSpaceDN/>
              <w:adjustRightInd/>
              <w:spacing w:line="230" w:lineRule="exact"/>
              <w:jc w:val="center"/>
              <w:textAlignment w:val="baseline"/>
              <w:rPr>
                <w:rFonts w:ascii="Arial" w:hAnsi="Arial" w:cs="Arial"/>
                <w:b/>
                <w:bCs/>
                <w:color w:val="FFFFFF"/>
                <w:sz w:val="19"/>
                <w:szCs w:val="19"/>
              </w:rPr>
            </w:pPr>
            <w:r>
              <w:rPr>
                <w:rFonts w:ascii="Arial" w:hAnsi="Arial" w:cs="Arial"/>
                <w:b/>
                <w:bCs/>
                <w:i/>
                <w:iCs/>
                <w:color w:val="FFFFFF"/>
                <w:sz w:val="19"/>
                <w:szCs w:val="19"/>
              </w:rPr>
              <w:t xml:space="preserve">TO Provide </w:t>
            </w:r>
            <w:r>
              <w:rPr>
                <w:rFonts w:ascii="Arial" w:hAnsi="Arial" w:cs="Arial"/>
                <w:b/>
                <w:bCs/>
                <w:color w:val="FFFFFF"/>
                <w:sz w:val="19"/>
                <w:szCs w:val="19"/>
              </w:rPr>
              <w:t>but</w:t>
            </w:r>
          </w:p>
        </w:tc>
        <w:tc>
          <w:tcPr>
            <w:tcW w:w="4127" w:type="dxa"/>
            <w:vMerge w:val="restart"/>
            <w:tcBorders>
              <w:top w:val="single" w:sz="6" w:space="0" w:color="auto"/>
              <w:left w:val="single" w:sz="6" w:space="0" w:color="auto"/>
              <w:bottom w:val="nil"/>
              <w:right w:val="single" w:sz="6" w:space="0" w:color="auto"/>
            </w:tcBorders>
          </w:tcPr>
          <w:p w14:paraId="107F0351" w14:textId="77777777" w:rsidR="00F62F1C" w:rsidRDefault="00F62F1C">
            <w:pPr>
              <w:kinsoku w:val="0"/>
              <w:overflowPunct w:val="0"/>
              <w:autoSpaceDE/>
              <w:autoSpaceDN/>
              <w:adjustRightInd/>
              <w:spacing w:after="1642" w:line="244" w:lineRule="exact"/>
              <w:jc w:val="center"/>
              <w:textAlignment w:val="baseline"/>
              <w:rPr>
                <w:rFonts w:ascii="Arial" w:hAnsi="Arial" w:cs="Arial"/>
                <w:b/>
                <w:bCs/>
                <w:sz w:val="19"/>
                <w:szCs w:val="19"/>
              </w:rPr>
            </w:pPr>
            <w:r>
              <w:rPr>
                <w:rFonts w:ascii="Arial" w:hAnsi="Arial" w:cs="Arial"/>
                <w:b/>
                <w:bCs/>
                <w:sz w:val="19"/>
                <w:szCs w:val="19"/>
              </w:rPr>
              <w:t>Space for TO and/or ESO Notes</w:t>
            </w:r>
          </w:p>
        </w:tc>
      </w:tr>
      <w:tr w:rsidR="00F62F1C" w14:paraId="75238826" w14:textId="77777777">
        <w:tblPrEx>
          <w:tblCellMar>
            <w:top w:w="0" w:type="dxa"/>
            <w:left w:w="0" w:type="dxa"/>
            <w:bottom w:w="0" w:type="dxa"/>
            <w:right w:w="0" w:type="dxa"/>
          </w:tblCellMar>
        </w:tblPrEx>
        <w:trPr>
          <w:cantSplit/>
          <w:trHeight w:hRule="exact" w:val="1666"/>
        </w:trPr>
        <w:tc>
          <w:tcPr>
            <w:tcW w:w="3643" w:type="dxa"/>
            <w:gridSpan w:val="2"/>
            <w:vMerge/>
            <w:tcBorders>
              <w:top w:val="nil"/>
              <w:left w:val="single" w:sz="6" w:space="0" w:color="auto"/>
              <w:bottom w:val="single" w:sz="6" w:space="0" w:color="auto"/>
              <w:right w:val="single" w:sz="6" w:space="0" w:color="auto"/>
            </w:tcBorders>
            <w:shd w:val="solid" w:color="4471C4" w:fill="auto"/>
          </w:tcPr>
          <w:p w14:paraId="188AACDC" w14:textId="77777777" w:rsidR="00F62F1C" w:rsidRDefault="00F62F1C">
            <w:pPr>
              <w:kinsoku w:val="0"/>
              <w:overflowPunct w:val="0"/>
              <w:autoSpaceDE/>
              <w:autoSpaceDN/>
              <w:adjustRightInd/>
              <w:textAlignment w:val="baseline"/>
              <w:rPr>
                <w:rFonts w:ascii="Arial" w:hAnsi="Arial" w:cs="Arial"/>
                <w:b/>
                <w:bCs/>
                <w:sz w:val="19"/>
                <w:szCs w:val="19"/>
              </w:rPr>
            </w:pPr>
          </w:p>
        </w:tc>
        <w:tc>
          <w:tcPr>
            <w:tcW w:w="1618" w:type="dxa"/>
            <w:tcBorders>
              <w:top w:val="single" w:sz="6" w:space="0" w:color="auto"/>
              <w:left w:val="single" w:sz="6" w:space="0" w:color="auto"/>
              <w:bottom w:val="single" w:sz="6" w:space="0" w:color="auto"/>
              <w:right w:val="single" w:sz="6" w:space="0" w:color="auto"/>
            </w:tcBorders>
            <w:shd w:val="solid" w:color="6F2F9F" w:fill="auto"/>
          </w:tcPr>
          <w:p w14:paraId="1B163BEE" w14:textId="77777777" w:rsidR="00F62F1C" w:rsidRDefault="00F62F1C">
            <w:pPr>
              <w:kinsoku w:val="0"/>
              <w:overflowPunct w:val="0"/>
              <w:autoSpaceDE/>
              <w:autoSpaceDN/>
              <w:adjustRightInd/>
              <w:spacing w:line="270" w:lineRule="exact"/>
              <w:ind w:left="288" w:firstLine="288"/>
              <w:textAlignment w:val="baseline"/>
              <w:rPr>
                <w:rFonts w:ascii="Arial" w:hAnsi="Arial" w:cs="Arial"/>
                <w:b/>
                <w:bCs/>
                <w:color w:val="FFFFFF"/>
                <w:sz w:val="19"/>
                <w:szCs w:val="19"/>
              </w:rPr>
            </w:pPr>
            <w:r>
              <w:rPr>
                <w:rFonts w:ascii="Arial" w:hAnsi="Arial" w:cs="Arial"/>
                <w:b/>
                <w:bCs/>
                <w:color w:val="FFFFFF"/>
                <w:sz w:val="19"/>
                <w:szCs w:val="19"/>
              </w:rPr>
              <w:t xml:space="preserve">ESO to feedback on criticality of capacitor </w:t>
            </w:r>
            <w:r>
              <w:rPr>
                <w:rFonts w:ascii="Calibri" w:hAnsi="Calibri" w:cs="Calibri"/>
                <w:color w:val="FFFFFF"/>
                <w:w w:val="55"/>
                <w:sz w:val="31"/>
                <w:szCs w:val="31"/>
              </w:rPr>
              <w:t xml:space="preserve">– </w:t>
            </w:r>
            <w:r>
              <w:rPr>
                <w:rFonts w:ascii="Arial" w:hAnsi="Arial" w:cs="Arial"/>
                <w:b/>
                <w:bCs/>
                <w:color w:val="FFFFFF"/>
                <w:sz w:val="19"/>
                <w:szCs w:val="19"/>
              </w:rPr>
              <w:t>boundary or</w:t>
            </w:r>
          </w:p>
          <w:p w14:paraId="3F05E24B" w14:textId="77777777" w:rsidR="00F62F1C" w:rsidRDefault="00F62F1C">
            <w:pPr>
              <w:kinsoku w:val="0"/>
              <w:overflowPunct w:val="0"/>
              <w:autoSpaceDE/>
              <w:autoSpaceDN/>
              <w:adjustRightInd/>
              <w:spacing w:before="30" w:after="24" w:line="244" w:lineRule="exact"/>
              <w:jc w:val="center"/>
              <w:textAlignment w:val="baseline"/>
              <w:rPr>
                <w:rFonts w:ascii="Arial" w:hAnsi="Arial" w:cs="Arial"/>
                <w:b/>
                <w:bCs/>
                <w:color w:val="FFFFFF"/>
                <w:sz w:val="19"/>
                <w:szCs w:val="19"/>
              </w:rPr>
            </w:pPr>
            <w:r>
              <w:rPr>
                <w:rFonts w:ascii="Arial" w:hAnsi="Arial" w:cs="Arial"/>
                <w:b/>
                <w:bCs/>
                <w:color w:val="FFFFFF"/>
                <w:sz w:val="19"/>
                <w:szCs w:val="19"/>
              </w:rPr>
              <w:t>local?</w:t>
            </w:r>
          </w:p>
        </w:tc>
        <w:tc>
          <w:tcPr>
            <w:tcW w:w="4127" w:type="dxa"/>
            <w:vMerge/>
            <w:tcBorders>
              <w:top w:val="nil"/>
              <w:left w:val="single" w:sz="6" w:space="0" w:color="auto"/>
              <w:bottom w:val="single" w:sz="6" w:space="0" w:color="auto"/>
              <w:right w:val="single" w:sz="6" w:space="0" w:color="auto"/>
            </w:tcBorders>
          </w:tcPr>
          <w:p w14:paraId="5FC72000" w14:textId="77777777" w:rsidR="00F62F1C" w:rsidRDefault="00F62F1C">
            <w:pPr>
              <w:kinsoku w:val="0"/>
              <w:overflowPunct w:val="0"/>
              <w:autoSpaceDE/>
              <w:autoSpaceDN/>
              <w:adjustRightInd/>
              <w:spacing w:before="30" w:after="24" w:line="244" w:lineRule="exact"/>
              <w:jc w:val="center"/>
              <w:textAlignment w:val="baseline"/>
              <w:rPr>
                <w:rFonts w:ascii="Arial" w:hAnsi="Arial" w:cs="Arial"/>
                <w:b/>
                <w:bCs/>
                <w:color w:val="FFFFFF"/>
                <w:sz w:val="19"/>
                <w:szCs w:val="19"/>
              </w:rPr>
            </w:pPr>
          </w:p>
        </w:tc>
      </w:tr>
      <w:tr w:rsidR="00F62F1C" w14:paraId="39AE4A46" w14:textId="77777777">
        <w:tblPrEx>
          <w:tblCellMar>
            <w:top w:w="0" w:type="dxa"/>
            <w:left w:w="0" w:type="dxa"/>
            <w:bottom w:w="0" w:type="dxa"/>
            <w:right w:w="0" w:type="dxa"/>
          </w:tblCellMar>
        </w:tblPrEx>
        <w:trPr>
          <w:trHeight w:hRule="exact" w:val="734"/>
        </w:trPr>
        <w:tc>
          <w:tcPr>
            <w:tcW w:w="1882" w:type="dxa"/>
            <w:tcBorders>
              <w:top w:val="single" w:sz="6" w:space="0" w:color="auto"/>
              <w:left w:val="single" w:sz="6" w:space="0" w:color="auto"/>
              <w:bottom w:val="single" w:sz="6" w:space="0" w:color="auto"/>
              <w:right w:val="single" w:sz="6" w:space="0" w:color="auto"/>
            </w:tcBorders>
          </w:tcPr>
          <w:p w14:paraId="6F2B0613" w14:textId="77777777" w:rsidR="00F62F1C" w:rsidRDefault="00F62F1C">
            <w:pPr>
              <w:kinsoku w:val="0"/>
              <w:overflowPunct w:val="0"/>
              <w:autoSpaceDE/>
              <w:autoSpaceDN/>
              <w:adjustRightInd/>
              <w:spacing w:after="491" w:line="229" w:lineRule="exact"/>
              <w:jc w:val="center"/>
              <w:textAlignment w:val="baseline"/>
              <w:rPr>
                <w:rFonts w:ascii="Arial" w:hAnsi="Arial" w:cs="Arial"/>
                <w:b/>
                <w:bCs/>
                <w:sz w:val="19"/>
                <w:szCs w:val="19"/>
              </w:rPr>
            </w:pPr>
            <w:r>
              <w:rPr>
                <w:rFonts w:ascii="Arial" w:hAnsi="Arial" w:cs="Arial"/>
                <w:b/>
                <w:bCs/>
                <w:sz w:val="19"/>
                <w:szCs w:val="19"/>
              </w:rPr>
              <w:t>Circuit ID</w:t>
            </w:r>
          </w:p>
        </w:tc>
        <w:tc>
          <w:tcPr>
            <w:tcW w:w="1761" w:type="dxa"/>
            <w:tcBorders>
              <w:top w:val="single" w:sz="6" w:space="0" w:color="auto"/>
              <w:left w:val="single" w:sz="6" w:space="0" w:color="auto"/>
              <w:bottom w:val="single" w:sz="6" w:space="0" w:color="auto"/>
              <w:right w:val="single" w:sz="6" w:space="0" w:color="auto"/>
            </w:tcBorders>
          </w:tcPr>
          <w:p w14:paraId="6094F2DF" w14:textId="77777777" w:rsidR="00F62F1C" w:rsidRDefault="00F62F1C">
            <w:pPr>
              <w:kinsoku w:val="0"/>
              <w:overflowPunct w:val="0"/>
              <w:autoSpaceDE/>
              <w:autoSpaceDN/>
              <w:adjustRightInd/>
              <w:spacing w:line="240" w:lineRule="exact"/>
              <w:jc w:val="center"/>
              <w:textAlignment w:val="baseline"/>
              <w:rPr>
                <w:rFonts w:ascii="Arial" w:hAnsi="Arial" w:cs="Arial"/>
                <w:b/>
                <w:bCs/>
                <w:sz w:val="19"/>
                <w:szCs w:val="19"/>
              </w:rPr>
            </w:pPr>
            <w:r>
              <w:rPr>
                <w:rFonts w:ascii="Arial" w:hAnsi="Arial" w:cs="Arial"/>
                <w:b/>
                <w:bCs/>
                <w:sz w:val="19"/>
                <w:szCs w:val="19"/>
              </w:rPr>
              <w:t>Reactive</w:t>
            </w:r>
            <w:r>
              <w:rPr>
                <w:rFonts w:ascii="Arial" w:hAnsi="Arial" w:cs="Arial"/>
                <w:b/>
                <w:bCs/>
                <w:sz w:val="19"/>
                <w:szCs w:val="19"/>
              </w:rPr>
              <w:br/>
              <w:t>Compensation</w:t>
            </w:r>
            <w:r>
              <w:rPr>
                <w:rFonts w:ascii="Arial" w:hAnsi="Arial" w:cs="Arial"/>
                <w:b/>
                <w:bCs/>
                <w:sz w:val="19"/>
                <w:szCs w:val="19"/>
              </w:rPr>
              <w:br/>
              <w:t>Type</w:t>
            </w:r>
          </w:p>
        </w:tc>
        <w:tc>
          <w:tcPr>
            <w:tcW w:w="1618" w:type="dxa"/>
            <w:tcBorders>
              <w:top w:val="single" w:sz="6" w:space="0" w:color="auto"/>
              <w:left w:val="single" w:sz="6" w:space="0" w:color="auto"/>
              <w:bottom w:val="single" w:sz="6" w:space="0" w:color="auto"/>
              <w:right w:val="single" w:sz="6" w:space="0" w:color="auto"/>
            </w:tcBorders>
          </w:tcPr>
          <w:p w14:paraId="4D364B79" w14:textId="77777777" w:rsidR="00F62F1C" w:rsidRDefault="00F62F1C">
            <w:pPr>
              <w:kinsoku w:val="0"/>
              <w:overflowPunct w:val="0"/>
              <w:autoSpaceDE/>
              <w:autoSpaceDN/>
              <w:adjustRightInd/>
              <w:spacing w:after="487" w:line="216" w:lineRule="exact"/>
              <w:jc w:val="center"/>
              <w:textAlignment w:val="baseline"/>
              <w:rPr>
                <w:rFonts w:ascii="Arial Narrow" w:hAnsi="Arial Narrow" w:cs="Arial Narrow"/>
                <w:b/>
                <w:bCs/>
                <w:sz w:val="16"/>
                <w:szCs w:val="16"/>
              </w:rPr>
            </w:pPr>
            <w:r>
              <w:rPr>
                <w:rFonts w:ascii="Arial Narrow" w:hAnsi="Arial Narrow" w:cs="Arial Narrow"/>
                <w:b/>
                <w:bCs/>
                <w:sz w:val="16"/>
                <w:szCs w:val="16"/>
              </w:rPr>
              <w:t>RF</w:t>
            </w:r>
          </w:p>
        </w:tc>
        <w:tc>
          <w:tcPr>
            <w:tcW w:w="4127" w:type="dxa"/>
            <w:tcBorders>
              <w:top w:val="single" w:sz="6" w:space="0" w:color="auto"/>
              <w:left w:val="single" w:sz="6" w:space="0" w:color="auto"/>
              <w:bottom w:val="single" w:sz="6" w:space="0" w:color="auto"/>
              <w:right w:val="single" w:sz="6" w:space="0" w:color="auto"/>
            </w:tcBorders>
          </w:tcPr>
          <w:p w14:paraId="36FA4177" w14:textId="77777777" w:rsidR="00F62F1C" w:rsidRDefault="00F62F1C">
            <w:pPr>
              <w:kinsoku w:val="0"/>
              <w:overflowPunct w:val="0"/>
              <w:autoSpaceDE/>
              <w:autoSpaceDN/>
              <w:adjustRightInd/>
              <w:spacing w:after="491" w:line="229" w:lineRule="exact"/>
              <w:jc w:val="center"/>
              <w:textAlignment w:val="baseline"/>
              <w:rPr>
                <w:rFonts w:ascii="Arial" w:hAnsi="Arial" w:cs="Arial"/>
                <w:b/>
                <w:bCs/>
                <w:sz w:val="19"/>
                <w:szCs w:val="19"/>
              </w:rPr>
            </w:pPr>
            <w:r>
              <w:rPr>
                <w:rFonts w:ascii="Arial" w:hAnsi="Arial" w:cs="Arial"/>
                <w:b/>
                <w:bCs/>
                <w:sz w:val="19"/>
                <w:szCs w:val="19"/>
              </w:rPr>
              <w:t>Notes</w:t>
            </w:r>
          </w:p>
        </w:tc>
      </w:tr>
      <w:tr w:rsidR="00F62F1C" w14:paraId="2E81BDCE" w14:textId="77777777">
        <w:tblPrEx>
          <w:tblCellMar>
            <w:top w:w="0" w:type="dxa"/>
            <w:left w:w="0" w:type="dxa"/>
            <w:bottom w:w="0" w:type="dxa"/>
            <w:right w:w="0" w:type="dxa"/>
          </w:tblCellMar>
        </w:tblPrEx>
        <w:trPr>
          <w:trHeight w:hRule="exact" w:val="499"/>
        </w:trPr>
        <w:tc>
          <w:tcPr>
            <w:tcW w:w="1882" w:type="dxa"/>
            <w:tcBorders>
              <w:top w:val="single" w:sz="6" w:space="0" w:color="auto"/>
              <w:left w:val="single" w:sz="6" w:space="0" w:color="auto"/>
              <w:bottom w:val="single" w:sz="6" w:space="0" w:color="auto"/>
              <w:right w:val="single" w:sz="6" w:space="0" w:color="auto"/>
            </w:tcBorders>
          </w:tcPr>
          <w:p w14:paraId="6E642350" w14:textId="77777777" w:rsidR="00F62F1C" w:rsidRDefault="00F62F1C">
            <w:pPr>
              <w:kinsoku w:val="0"/>
              <w:overflowPunct w:val="0"/>
              <w:autoSpaceDE/>
              <w:autoSpaceDN/>
              <w:adjustRightInd/>
              <w:spacing w:after="4" w:line="240" w:lineRule="exact"/>
              <w:jc w:val="center"/>
              <w:textAlignment w:val="baseline"/>
              <w:rPr>
                <w:rFonts w:ascii="Arial" w:hAnsi="Arial" w:cs="Arial"/>
                <w:sz w:val="19"/>
                <w:szCs w:val="19"/>
              </w:rPr>
            </w:pPr>
            <w:r>
              <w:rPr>
                <w:rFonts w:ascii="Arial" w:hAnsi="Arial" w:cs="Arial"/>
                <w:sz w:val="19"/>
                <w:szCs w:val="19"/>
              </w:rPr>
              <w:t>Substation</w:t>
            </w:r>
            <w:r>
              <w:rPr>
                <w:rFonts w:ascii="Arial" w:hAnsi="Arial" w:cs="Arial"/>
                <w:sz w:val="19"/>
                <w:szCs w:val="19"/>
              </w:rPr>
              <w:br/>
              <w:t>Capacitor Circuit</w:t>
            </w:r>
          </w:p>
        </w:tc>
        <w:tc>
          <w:tcPr>
            <w:tcW w:w="1761" w:type="dxa"/>
            <w:tcBorders>
              <w:top w:val="single" w:sz="6" w:space="0" w:color="auto"/>
              <w:left w:val="single" w:sz="6" w:space="0" w:color="auto"/>
              <w:bottom w:val="single" w:sz="6" w:space="0" w:color="auto"/>
              <w:right w:val="single" w:sz="6" w:space="0" w:color="auto"/>
            </w:tcBorders>
          </w:tcPr>
          <w:p w14:paraId="12ABA3A2" w14:textId="77777777" w:rsidR="00F62F1C" w:rsidRDefault="00F62F1C">
            <w:pPr>
              <w:kinsoku w:val="0"/>
              <w:overflowPunct w:val="0"/>
              <w:autoSpaceDE/>
              <w:autoSpaceDN/>
              <w:adjustRightInd/>
              <w:spacing w:after="4" w:line="240" w:lineRule="exact"/>
              <w:jc w:val="center"/>
              <w:textAlignment w:val="baseline"/>
              <w:rPr>
                <w:rFonts w:ascii="Arial" w:hAnsi="Arial" w:cs="Arial"/>
                <w:sz w:val="19"/>
                <w:szCs w:val="19"/>
              </w:rPr>
            </w:pPr>
            <w:r>
              <w:rPr>
                <w:rFonts w:ascii="Arial" w:hAnsi="Arial" w:cs="Arial"/>
                <w:sz w:val="19"/>
                <w:szCs w:val="19"/>
              </w:rPr>
              <w:t>Boundary critical</w:t>
            </w:r>
            <w:r>
              <w:rPr>
                <w:rFonts w:ascii="Arial" w:hAnsi="Arial" w:cs="Arial"/>
                <w:sz w:val="19"/>
                <w:szCs w:val="19"/>
              </w:rPr>
              <w:br/>
              <w:t>capacitor</w:t>
            </w:r>
          </w:p>
        </w:tc>
        <w:tc>
          <w:tcPr>
            <w:tcW w:w="1618" w:type="dxa"/>
            <w:tcBorders>
              <w:top w:val="single" w:sz="6" w:space="0" w:color="auto"/>
              <w:left w:val="single" w:sz="6" w:space="0" w:color="auto"/>
              <w:bottom w:val="single" w:sz="6" w:space="0" w:color="auto"/>
              <w:right w:val="single" w:sz="6" w:space="0" w:color="auto"/>
            </w:tcBorders>
          </w:tcPr>
          <w:p w14:paraId="5DB14329" w14:textId="77777777" w:rsidR="00F62F1C" w:rsidRDefault="00F62F1C">
            <w:pPr>
              <w:kinsoku w:val="0"/>
              <w:overflowPunct w:val="0"/>
              <w:autoSpaceDE/>
              <w:autoSpaceDN/>
              <w:adjustRightInd/>
              <w:spacing w:after="242" w:line="240" w:lineRule="exact"/>
              <w:jc w:val="center"/>
              <w:textAlignment w:val="baseline"/>
              <w:rPr>
                <w:rFonts w:ascii="Arial" w:hAnsi="Arial" w:cs="Arial"/>
                <w:b/>
                <w:bCs/>
                <w:sz w:val="19"/>
                <w:szCs w:val="19"/>
              </w:rPr>
            </w:pPr>
            <w:r>
              <w:rPr>
                <w:rFonts w:ascii="Arial" w:hAnsi="Arial" w:cs="Arial"/>
                <w:b/>
                <w:bCs/>
                <w:sz w:val="19"/>
                <w:szCs w:val="19"/>
              </w:rPr>
              <w:t>1</w:t>
            </w:r>
          </w:p>
        </w:tc>
        <w:tc>
          <w:tcPr>
            <w:tcW w:w="4127" w:type="dxa"/>
            <w:tcBorders>
              <w:top w:val="single" w:sz="6" w:space="0" w:color="auto"/>
              <w:left w:val="single" w:sz="6" w:space="0" w:color="auto"/>
              <w:bottom w:val="single" w:sz="6" w:space="0" w:color="auto"/>
              <w:right w:val="single" w:sz="6" w:space="0" w:color="auto"/>
            </w:tcBorders>
          </w:tcPr>
          <w:p w14:paraId="746A5668" w14:textId="77777777" w:rsidR="00F62F1C" w:rsidRDefault="00F62F1C">
            <w:pPr>
              <w:kinsoku w:val="0"/>
              <w:overflowPunct w:val="0"/>
              <w:autoSpaceDE/>
              <w:autoSpaceDN/>
              <w:adjustRightInd/>
              <w:textAlignment w:val="baseline"/>
              <w:rPr>
                <w:rFonts w:ascii="Arial" w:hAnsi="Arial" w:cs="Arial"/>
                <w:sz w:val="24"/>
                <w:szCs w:val="24"/>
              </w:rPr>
            </w:pPr>
          </w:p>
        </w:tc>
      </w:tr>
      <w:tr w:rsidR="00F62F1C" w14:paraId="24E5C05E" w14:textId="77777777">
        <w:tblPrEx>
          <w:tblCellMar>
            <w:top w:w="0" w:type="dxa"/>
            <w:left w:w="0" w:type="dxa"/>
            <w:bottom w:w="0" w:type="dxa"/>
            <w:right w:w="0" w:type="dxa"/>
          </w:tblCellMar>
        </w:tblPrEx>
        <w:trPr>
          <w:trHeight w:hRule="exact" w:val="505"/>
        </w:trPr>
        <w:tc>
          <w:tcPr>
            <w:tcW w:w="1882" w:type="dxa"/>
            <w:tcBorders>
              <w:top w:val="single" w:sz="6" w:space="0" w:color="auto"/>
              <w:left w:val="single" w:sz="6" w:space="0" w:color="auto"/>
              <w:bottom w:val="single" w:sz="6" w:space="0" w:color="auto"/>
              <w:right w:val="single" w:sz="6" w:space="0" w:color="auto"/>
            </w:tcBorders>
          </w:tcPr>
          <w:p w14:paraId="425B6293" w14:textId="77777777" w:rsidR="00F62F1C" w:rsidRDefault="00F62F1C">
            <w:pPr>
              <w:kinsoku w:val="0"/>
              <w:overflowPunct w:val="0"/>
              <w:autoSpaceDE/>
              <w:autoSpaceDN/>
              <w:adjustRightInd/>
              <w:spacing w:after="13" w:line="240" w:lineRule="exact"/>
              <w:jc w:val="center"/>
              <w:textAlignment w:val="baseline"/>
              <w:rPr>
                <w:rFonts w:ascii="Arial" w:hAnsi="Arial" w:cs="Arial"/>
                <w:sz w:val="19"/>
                <w:szCs w:val="19"/>
              </w:rPr>
            </w:pPr>
            <w:r>
              <w:rPr>
                <w:rFonts w:ascii="Arial" w:hAnsi="Arial" w:cs="Arial"/>
                <w:sz w:val="19"/>
                <w:szCs w:val="19"/>
              </w:rPr>
              <w:t>Substation</w:t>
            </w:r>
            <w:r>
              <w:rPr>
                <w:rFonts w:ascii="Arial" w:hAnsi="Arial" w:cs="Arial"/>
                <w:sz w:val="19"/>
                <w:szCs w:val="19"/>
              </w:rPr>
              <w:br/>
              <w:t>Capacitor Circuit</w:t>
            </w:r>
          </w:p>
        </w:tc>
        <w:tc>
          <w:tcPr>
            <w:tcW w:w="1761" w:type="dxa"/>
            <w:tcBorders>
              <w:top w:val="single" w:sz="6" w:space="0" w:color="auto"/>
              <w:left w:val="single" w:sz="6" w:space="0" w:color="auto"/>
              <w:bottom w:val="single" w:sz="6" w:space="0" w:color="auto"/>
              <w:right w:val="single" w:sz="6" w:space="0" w:color="auto"/>
            </w:tcBorders>
          </w:tcPr>
          <w:p w14:paraId="46E179F8" w14:textId="77777777" w:rsidR="00F62F1C" w:rsidRDefault="00F62F1C">
            <w:pPr>
              <w:kinsoku w:val="0"/>
              <w:overflowPunct w:val="0"/>
              <w:autoSpaceDE/>
              <w:autoSpaceDN/>
              <w:adjustRightInd/>
              <w:spacing w:after="13" w:line="240" w:lineRule="exact"/>
              <w:jc w:val="center"/>
              <w:textAlignment w:val="baseline"/>
              <w:rPr>
                <w:rFonts w:ascii="Arial" w:hAnsi="Arial" w:cs="Arial"/>
                <w:sz w:val="19"/>
                <w:szCs w:val="19"/>
              </w:rPr>
            </w:pPr>
            <w:r>
              <w:rPr>
                <w:rFonts w:ascii="Arial" w:hAnsi="Arial" w:cs="Arial"/>
                <w:b/>
                <w:bCs/>
                <w:sz w:val="19"/>
                <w:szCs w:val="19"/>
              </w:rPr>
              <w:t>Local voltage</w:t>
            </w:r>
            <w:r>
              <w:rPr>
                <w:rFonts w:ascii="Arial" w:hAnsi="Arial" w:cs="Arial"/>
                <w:b/>
                <w:bCs/>
                <w:sz w:val="19"/>
                <w:szCs w:val="19"/>
              </w:rPr>
              <w:br/>
            </w:r>
            <w:r>
              <w:rPr>
                <w:rFonts w:ascii="Arial" w:hAnsi="Arial" w:cs="Arial"/>
                <w:sz w:val="19"/>
                <w:szCs w:val="19"/>
              </w:rPr>
              <w:t>capacitor</w:t>
            </w:r>
          </w:p>
        </w:tc>
        <w:tc>
          <w:tcPr>
            <w:tcW w:w="1618" w:type="dxa"/>
            <w:tcBorders>
              <w:top w:val="single" w:sz="6" w:space="0" w:color="auto"/>
              <w:left w:val="single" w:sz="6" w:space="0" w:color="auto"/>
              <w:bottom w:val="single" w:sz="6" w:space="0" w:color="auto"/>
              <w:right w:val="single" w:sz="6" w:space="0" w:color="auto"/>
            </w:tcBorders>
          </w:tcPr>
          <w:p w14:paraId="5310ED65" w14:textId="77777777" w:rsidR="00F62F1C" w:rsidRDefault="00F62F1C">
            <w:pPr>
              <w:kinsoku w:val="0"/>
              <w:overflowPunct w:val="0"/>
              <w:autoSpaceDE/>
              <w:autoSpaceDN/>
              <w:adjustRightInd/>
              <w:spacing w:after="251" w:line="240" w:lineRule="exact"/>
              <w:jc w:val="center"/>
              <w:textAlignment w:val="baseline"/>
              <w:rPr>
                <w:rFonts w:ascii="Arial" w:hAnsi="Arial" w:cs="Arial"/>
                <w:b/>
                <w:bCs/>
                <w:sz w:val="19"/>
                <w:szCs w:val="19"/>
              </w:rPr>
            </w:pPr>
            <w:r>
              <w:rPr>
                <w:rFonts w:ascii="Arial" w:hAnsi="Arial" w:cs="Arial"/>
                <w:b/>
                <w:bCs/>
                <w:sz w:val="19"/>
                <w:szCs w:val="19"/>
              </w:rPr>
              <w:t>0.25</w:t>
            </w:r>
          </w:p>
        </w:tc>
        <w:tc>
          <w:tcPr>
            <w:tcW w:w="4127" w:type="dxa"/>
            <w:tcBorders>
              <w:top w:val="single" w:sz="6" w:space="0" w:color="auto"/>
              <w:left w:val="single" w:sz="6" w:space="0" w:color="auto"/>
              <w:bottom w:val="single" w:sz="6" w:space="0" w:color="auto"/>
              <w:right w:val="single" w:sz="6" w:space="0" w:color="auto"/>
            </w:tcBorders>
          </w:tcPr>
          <w:p w14:paraId="4B700E69" w14:textId="77777777" w:rsidR="00F62F1C" w:rsidRDefault="00F62F1C">
            <w:pPr>
              <w:kinsoku w:val="0"/>
              <w:overflowPunct w:val="0"/>
              <w:autoSpaceDE/>
              <w:autoSpaceDN/>
              <w:adjustRightInd/>
              <w:textAlignment w:val="baseline"/>
              <w:rPr>
                <w:rFonts w:ascii="Arial" w:hAnsi="Arial" w:cs="Arial"/>
                <w:sz w:val="24"/>
                <w:szCs w:val="24"/>
              </w:rPr>
            </w:pPr>
          </w:p>
        </w:tc>
      </w:tr>
    </w:tbl>
    <w:p w14:paraId="1D11910B" w14:textId="77777777" w:rsidR="00F62F1C" w:rsidRDefault="00F62F1C"/>
    <w:sectPr w:rsidR="00F62F1C">
      <w:pgSz w:w="12240" w:h="15840"/>
      <w:pgMar w:top="1700" w:right="1407" w:bottom="3344" w:left="140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5AA31"/>
    <w:multiLevelType w:val="singleLevel"/>
    <w:tmpl w:val="13CCDBCA"/>
    <w:lvl w:ilvl="0">
      <w:start w:val="5"/>
      <w:numFmt w:val="decimal"/>
      <w:lvlText w:val="%1."/>
      <w:lvlJc w:val="left"/>
      <w:pPr>
        <w:tabs>
          <w:tab w:val="num" w:pos="720"/>
        </w:tabs>
        <w:ind w:left="432"/>
      </w:pPr>
      <w:rPr>
        <w:rFonts w:ascii="Arial" w:hAnsi="Arial" w:cs="Arial"/>
        <w:snapToGrid/>
        <w:spacing w:val="1"/>
        <w:sz w:val="22"/>
        <w:szCs w:val="22"/>
      </w:rPr>
    </w:lvl>
  </w:abstractNum>
  <w:abstractNum w:abstractNumId="1" w15:restartNumberingAfterBreak="0">
    <w:nsid w:val="0536B602"/>
    <w:multiLevelType w:val="singleLevel"/>
    <w:tmpl w:val="35056B60"/>
    <w:lvl w:ilvl="0">
      <w:numFmt w:val="bullet"/>
      <w:lvlText w:val="o"/>
      <w:lvlJc w:val="left"/>
      <w:pPr>
        <w:tabs>
          <w:tab w:val="num" w:pos="1512"/>
        </w:tabs>
        <w:ind w:left="1152"/>
      </w:pPr>
      <w:rPr>
        <w:rFonts w:ascii="Courier New" w:hAnsi="Courier New"/>
        <w:snapToGrid/>
        <w:spacing w:val="-5"/>
        <w:sz w:val="21"/>
      </w:rPr>
    </w:lvl>
  </w:abstractNum>
  <w:abstractNum w:abstractNumId="2" w15:restartNumberingAfterBreak="0">
    <w:nsid w:val="06FC419D"/>
    <w:multiLevelType w:val="singleLevel"/>
    <w:tmpl w:val="41DD9857"/>
    <w:lvl w:ilvl="0">
      <w:numFmt w:val="bullet"/>
      <w:lvlText w:val="·"/>
      <w:lvlJc w:val="left"/>
      <w:pPr>
        <w:tabs>
          <w:tab w:val="num" w:pos="864"/>
        </w:tabs>
        <w:ind w:left="504"/>
      </w:pPr>
      <w:rPr>
        <w:rFonts w:ascii="Symbol" w:hAnsi="Symbol"/>
        <w:snapToGrid/>
        <w:spacing w:val="-4"/>
        <w:sz w:val="21"/>
      </w:rPr>
    </w:lvl>
  </w:abstractNum>
  <w:num w:numId="1">
    <w:abstractNumId w:val="2"/>
  </w:num>
  <w:num w:numId="2">
    <w:abstractNumId w:val="2"/>
    <w:lvlOverride w:ilvl="0">
      <w:lvl w:ilvl="0">
        <w:numFmt w:val="bullet"/>
        <w:lvlText w:val="·"/>
        <w:lvlJc w:val="left"/>
        <w:pPr>
          <w:tabs>
            <w:tab w:val="num" w:pos="720"/>
          </w:tabs>
          <w:ind w:left="720" w:hanging="360"/>
        </w:pPr>
        <w:rPr>
          <w:rFonts w:ascii="Symbol" w:hAnsi="Symbol"/>
          <w:snapToGrid/>
          <w:sz w:val="21"/>
        </w:rPr>
      </w:lvl>
    </w:lvlOverride>
  </w:num>
  <w:num w:numId="3">
    <w:abstractNumId w:val="0"/>
  </w:num>
  <w:num w:numId="4">
    <w:abstractNumId w:val="2"/>
    <w:lvlOverride w:ilvl="0">
      <w:lvl w:ilvl="0">
        <w:numFmt w:val="bullet"/>
        <w:lvlText w:val="·"/>
        <w:lvlJc w:val="left"/>
        <w:pPr>
          <w:tabs>
            <w:tab w:val="num" w:pos="720"/>
          </w:tabs>
          <w:ind w:left="360"/>
        </w:pPr>
        <w:rPr>
          <w:rFonts w:ascii="Symbol" w:hAnsi="Symbol"/>
          <w:snapToGrid/>
          <w:spacing w:val="-3"/>
          <w:sz w:val="21"/>
        </w:rPr>
      </w:lvl>
    </w:lvlOverride>
  </w:num>
  <w:num w:numId="5">
    <w:abstractNumId w:val="1"/>
  </w:num>
  <w:num w:numId="6">
    <w:abstractNumId w:val="1"/>
    <w:lvlOverride w:ilvl="0">
      <w:lvl w:ilvl="0">
        <w:numFmt w:val="bullet"/>
        <w:lvlText w:val="o"/>
        <w:lvlJc w:val="left"/>
        <w:pPr>
          <w:tabs>
            <w:tab w:val="num" w:pos="1440"/>
          </w:tabs>
          <w:ind w:left="1152"/>
        </w:pPr>
        <w:rPr>
          <w:rFonts w:ascii="Courier New" w:hAnsi="Courier New"/>
          <w:snapToGrid/>
          <w:sz w:val="21"/>
        </w:rPr>
      </w:lvl>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5D1"/>
    <w:rsid w:val="003E6276"/>
    <w:rsid w:val="00631EC3"/>
    <w:rsid w:val="007B15D1"/>
    <w:rsid w:val="007C764E"/>
    <w:rsid w:val="00F62F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ocId w14:val="4B3276B4"/>
  <w14:defaultImageDpi w14:val="0"/>
  <w15:docId w15:val="{910D2F0A-3F2A-4E15-A680-C28D09552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Times New Roman" w:hAnsi="Times New Roman"/>
      <w:sz w:val="20"/>
      <w:szCs w:val="20"/>
      <w:lang w:val="en-US"/>
    </w:rPr>
  </w:style>
  <w:style w:type="character" w:default="1" w:styleId="DefaultParagraphFont">
    <w:name w:val="Default Paragraph Font"/>
    <w:uiPriority w:val="9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B66043E-E705-43D9-92B1-CF8C26D80265}"/>
</file>

<file path=customXml/itemProps2.xml><?xml version="1.0" encoding="utf-8"?>
<ds:datastoreItem xmlns:ds="http://schemas.openxmlformats.org/officeDocument/2006/customXml" ds:itemID="{2CE83A38-E684-4E52-9275-9B63568EB407}"/>
</file>

<file path=customXml/itemProps3.xml><?xml version="1.0" encoding="utf-8"?>
<ds:datastoreItem xmlns:ds="http://schemas.openxmlformats.org/officeDocument/2006/customXml" ds:itemID="{7B80C983-2848-4364-A6C7-CF60F8A6CFCB}"/>
</file>

<file path=docProps/app.xml><?xml version="1.0" encoding="utf-8"?>
<Properties xmlns="http://schemas.openxmlformats.org/officeDocument/2006/extended-properties" xmlns:vt="http://schemas.openxmlformats.org/officeDocument/2006/docPropsVTypes">
  <Template>Normal.dotm</Template>
  <TotalTime>1</TotalTime>
  <Pages>6</Pages>
  <Words>1461</Words>
  <Characters>8330</Characters>
  <Application>Microsoft Office Word</Application>
  <DocSecurity>0</DocSecurity>
  <Lines>69</Lines>
  <Paragraphs>19</Paragraphs>
  <ScaleCrop>false</ScaleCrop>
  <Company/>
  <LinksUpToDate>false</LinksUpToDate>
  <CharactersWithSpaces>9772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Baker(ESO), Stephen</cp:lastModifiedBy>
  <cp:revision>2</cp:revision>
  <dcterms:created xsi:type="dcterms:W3CDTF">2022-08-10T08:47:00Z</dcterms:created>
  <dcterms:modified xsi:type="dcterms:W3CDTF">2022-08-10T08:47:00Z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ies>
</file>